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5AA4" w:rsidRPr="00575921" w:rsidRDefault="00465AA4">
      <w:pPr>
        <w:rPr>
          <w:ins w:id="0" w:author="Author"/>
          <w:rFonts w:ascii="Times New Roman" w:hAnsi="Times New Roman"/>
          <w:b/>
          <w:rPrChange w:id="1" w:author="Author">
            <w:rPr>
              <w:ins w:id="2" w:author="Author"/>
            </w:rPr>
          </w:rPrChange>
        </w:rPr>
      </w:pPr>
      <w:bookmarkStart w:id="3" w:name="_GoBack"/>
      <w:bookmarkEnd w:id="3"/>
      <w:ins w:id="4" w:author="Author">
        <w:r w:rsidRPr="00575921">
          <w:rPr>
            <w:rFonts w:ascii="Times New Roman" w:hAnsi="Times New Roman"/>
            <w:b/>
            <w:rPrChange w:id="5" w:author="Author">
              <w:rPr/>
            </w:rPrChange>
          </w:rPr>
          <w:t>Annex II</w:t>
        </w:r>
      </w:ins>
    </w:p>
    <w:p w:rsidR="00465AA4" w:rsidRPr="00575921" w:rsidRDefault="00465AA4">
      <w:pPr>
        <w:rPr>
          <w:ins w:id="6" w:author="Author"/>
          <w:rFonts w:ascii="Times New Roman" w:hAnsi="Times New Roman"/>
          <w:b/>
          <w:rPrChange w:id="7" w:author="Author">
            <w:rPr>
              <w:ins w:id="8" w:author="Author"/>
            </w:rPr>
          </w:rPrChange>
        </w:rPr>
      </w:pPr>
    </w:p>
    <w:tbl>
      <w:tblPr>
        <w:tblStyle w:val="TableGrid"/>
        <w:tblW w:w="0" w:type="auto"/>
        <w:tblLook w:val="04A0" w:firstRow="1" w:lastRow="0" w:firstColumn="1" w:lastColumn="0" w:noHBand="0" w:noVBand="1"/>
      </w:tblPr>
      <w:tblGrid>
        <w:gridCol w:w="1862"/>
        <w:gridCol w:w="2641"/>
        <w:gridCol w:w="4785"/>
        <w:tblGridChange w:id="9">
          <w:tblGrid>
            <w:gridCol w:w="1862"/>
            <w:gridCol w:w="2641"/>
            <w:gridCol w:w="4785"/>
          </w:tblGrid>
        </w:tblGridChange>
      </w:tblGrid>
      <w:tr w:rsidR="0098713A" w:rsidRPr="004F3F67" w:rsidTr="0009679C">
        <w:trPr>
          <w:trHeight w:val="285"/>
        </w:trPr>
        <w:tc>
          <w:tcPr>
            <w:tcW w:w="9288" w:type="dxa"/>
            <w:gridSpan w:val="3"/>
            <w:tcBorders>
              <w:top w:val="nil"/>
              <w:left w:val="nil"/>
              <w:bottom w:val="nil"/>
              <w:right w:val="nil"/>
            </w:tcBorders>
            <w:noWrap/>
            <w:hideMark/>
          </w:tcPr>
          <w:p w:rsidR="00104754" w:rsidRPr="005F14D2" w:rsidRDefault="00306ED4" w:rsidP="00104754">
            <w:pPr>
              <w:rPr>
                <w:rFonts w:ascii="Times New Roman" w:hAnsi="Times New Roman"/>
                <w:b/>
                <w:bCs/>
                <w:lang w:val="en-US"/>
              </w:rPr>
            </w:pPr>
            <w:r w:rsidRPr="005F14D2">
              <w:rPr>
                <w:rFonts w:ascii="Times New Roman" w:hAnsi="Times New Roman"/>
                <w:b/>
                <w:bCs/>
                <w:lang w:val="en-GB"/>
              </w:rPr>
              <w:t>S.28.02. -</w:t>
            </w:r>
            <w:r w:rsidR="00104754" w:rsidRPr="005F14D2">
              <w:rPr>
                <w:rFonts w:ascii="Times New Roman" w:hAnsi="Times New Roman"/>
                <w:b/>
                <w:bCs/>
                <w:lang w:val="en-GB"/>
              </w:rPr>
              <w:t xml:space="preserve"> </w:t>
            </w:r>
            <w:r w:rsidR="00104754" w:rsidRPr="005F14D2">
              <w:rPr>
                <w:rFonts w:ascii="Times New Roman" w:hAnsi="Times New Roman"/>
                <w:b/>
                <w:bCs/>
                <w:lang w:val="en-US"/>
              </w:rPr>
              <w:t xml:space="preserve">Minimum capital Requirement - </w:t>
            </w:r>
            <w:ins w:id="10" w:author="Author">
              <w:r w:rsidR="00016EE6" w:rsidRPr="00016EE6">
                <w:rPr>
                  <w:rFonts w:ascii="Times New Roman" w:hAnsi="Times New Roman"/>
                  <w:b/>
                  <w:bCs/>
                  <w:lang w:val="en-US"/>
                </w:rPr>
                <w:t>Both life and non-life insurance activity</w:t>
              </w:r>
            </w:ins>
            <w:del w:id="11" w:author="Author">
              <w:r w:rsidR="00104754" w:rsidRPr="005F14D2" w:rsidDel="00016EE6">
                <w:rPr>
                  <w:rFonts w:ascii="Times New Roman" w:hAnsi="Times New Roman"/>
                  <w:b/>
                  <w:bCs/>
                  <w:lang w:val="en-US"/>
                </w:rPr>
                <w:delText>Composite underta</w:delText>
              </w:r>
              <w:r w:rsidR="00104754" w:rsidRPr="005F14D2" w:rsidDel="00016EE6">
                <w:rPr>
                  <w:rFonts w:ascii="Times New Roman" w:hAnsi="Times New Roman"/>
                  <w:b/>
                  <w:bCs/>
                  <w:lang w:val="en-US"/>
                </w:rPr>
                <w:delText>k</w:delText>
              </w:r>
              <w:r w:rsidR="00104754" w:rsidRPr="005F14D2" w:rsidDel="00016EE6">
                <w:rPr>
                  <w:rFonts w:ascii="Times New Roman" w:hAnsi="Times New Roman"/>
                  <w:b/>
                  <w:bCs/>
                  <w:lang w:val="en-US"/>
                </w:rPr>
                <w:delText>ings</w:delText>
              </w:r>
            </w:del>
          </w:p>
          <w:p w:rsidR="0098713A" w:rsidRPr="005F14D2" w:rsidRDefault="0098713A">
            <w:pPr>
              <w:rPr>
                <w:rFonts w:ascii="Times New Roman" w:hAnsi="Times New Roman"/>
                <w:lang w:val="en-GB"/>
              </w:rPr>
            </w:pPr>
          </w:p>
        </w:tc>
      </w:tr>
      <w:tr w:rsidR="00490456" w:rsidRPr="004F3F67" w:rsidTr="0098713A">
        <w:trPr>
          <w:trHeight w:val="285"/>
        </w:trPr>
        <w:tc>
          <w:tcPr>
            <w:tcW w:w="9288" w:type="dxa"/>
            <w:gridSpan w:val="3"/>
            <w:tcBorders>
              <w:top w:val="nil"/>
              <w:left w:val="nil"/>
              <w:bottom w:val="nil"/>
              <w:right w:val="nil"/>
            </w:tcBorders>
            <w:noWrap/>
            <w:hideMark/>
          </w:tcPr>
          <w:p w:rsidR="0035125A" w:rsidRPr="005F14D2" w:rsidRDefault="0035125A" w:rsidP="0035125A">
            <w:pPr>
              <w:rPr>
                <w:rFonts w:ascii="Times New Roman" w:hAnsi="Times New Roman"/>
                <w:b/>
                <w:lang w:val="en-US"/>
              </w:rPr>
            </w:pPr>
            <w:r w:rsidRPr="005F14D2">
              <w:rPr>
                <w:rFonts w:ascii="Times New Roman" w:hAnsi="Times New Roman"/>
                <w:b/>
                <w:lang w:val="en-US"/>
              </w:rPr>
              <w:t xml:space="preserve">General </w:t>
            </w:r>
            <w:r w:rsidR="00104754" w:rsidRPr="005F14D2">
              <w:rPr>
                <w:rFonts w:ascii="Times New Roman" w:hAnsi="Times New Roman"/>
                <w:b/>
                <w:lang w:val="en-US"/>
              </w:rPr>
              <w:t>comments</w:t>
            </w:r>
            <w:r w:rsidRPr="005F14D2">
              <w:rPr>
                <w:rFonts w:ascii="Times New Roman" w:hAnsi="Times New Roman"/>
                <w:b/>
                <w:lang w:val="en-US"/>
              </w:rPr>
              <w:t>:</w:t>
            </w:r>
          </w:p>
          <w:p w:rsidR="00F55783" w:rsidRPr="005F14D2" w:rsidRDefault="00F55783" w:rsidP="00F55783">
            <w:pPr>
              <w:jc w:val="both"/>
              <w:rPr>
                <w:rFonts w:ascii="Times New Roman" w:hAnsi="Times New Roman"/>
                <w:bCs/>
                <w:lang w:val="en-US"/>
              </w:rPr>
            </w:pPr>
            <w:r w:rsidRPr="005F14D2">
              <w:rPr>
                <w:rFonts w:ascii="Times New Roman" w:hAnsi="Times New Roman"/>
                <w:bCs/>
                <w:lang w:val="en-US"/>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F55783" w:rsidRPr="005F14D2" w:rsidRDefault="00F55783" w:rsidP="00F55783">
            <w:pPr>
              <w:jc w:val="both"/>
              <w:rPr>
                <w:rFonts w:ascii="Times New Roman" w:hAnsi="Times New Roman"/>
                <w:bCs/>
                <w:lang w:val="en-US"/>
              </w:rPr>
            </w:pPr>
          </w:p>
          <w:p w:rsidR="00F55783" w:rsidRPr="005F14D2" w:rsidRDefault="00F55783" w:rsidP="00F55783">
            <w:pPr>
              <w:jc w:val="both"/>
              <w:rPr>
                <w:rFonts w:ascii="Times New Roman" w:hAnsi="Times New Roman"/>
                <w:bCs/>
                <w:lang w:val="en-US"/>
              </w:rPr>
            </w:pPr>
            <w:r w:rsidRPr="005F14D2">
              <w:rPr>
                <w:rFonts w:ascii="Times New Roman" w:hAnsi="Times New Roman"/>
                <w:bCs/>
                <w:lang w:val="en-US"/>
              </w:rPr>
              <w:t xml:space="preserve">This annex relates to </w:t>
            </w:r>
            <w:r w:rsidR="00B8460E">
              <w:rPr>
                <w:rFonts w:ascii="Times New Roman" w:hAnsi="Times New Roman"/>
                <w:bCs/>
                <w:lang w:val="en-US"/>
              </w:rPr>
              <w:t xml:space="preserve">opening, </w:t>
            </w:r>
            <w:r w:rsidRPr="005F14D2">
              <w:rPr>
                <w:rFonts w:ascii="Times New Roman" w:hAnsi="Times New Roman"/>
                <w:bCs/>
                <w:lang w:val="en-US"/>
              </w:rPr>
              <w:t xml:space="preserve">quarterly and annual submission of information for individual entities. </w:t>
            </w:r>
          </w:p>
          <w:p w:rsidR="00F55783" w:rsidRPr="00D61475" w:rsidRDefault="00F55783" w:rsidP="00F55783">
            <w:pPr>
              <w:jc w:val="both"/>
              <w:rPr>
                <w:rFonts w:ascii="Times New Roman" w:hAnsi="Times New Roman"/>
                <w:b/>
                <w:bCs/>
                <w:lang w:val="en-US"/>
              </w:rPr>
            </w:pPr>
          </w:p>
          <w:p w:rsidR="00F55783" w:rsidRPr="00D61475" w:rsidRDefault="00F55783" w:rsidP="00F55783">
            <w:pPr>
              <w:spacing w:line="240" w:lineRule="auto"/>
              <w:jc w:val="both"/>
              <w:rPr>
                <w:rFonts w:ascii="Times New Roman" w:hAnsi="Times New Roman"/>
                <w:lang w:val="en-GB"/>
              </w:rPr>
            </w:pPr>
            <w:r>
              <w:rPr>
                <w:rFonts w:ascii="Times New Roman" w:hAnsi="Times New Roman"/>
                <w:lang w:val="en-GB"/>
              </w:rPr>
              <w:t xml:space="preserve">In particular, S.28.02 is to be submitted by </w:t>
            </w:r>
            <w:ins w:id="12" w:author="Author">
              <w:r w:rsidR="004F3F67">
                <w:rPr>
                  <w:rFonts w:ascii="Times New Roman" w:hAnsi="Times New Roman"/>
                  <w:lang w:val="en-GB"/>
                </w:rPr>
                <w:t>insurance undertakings engaged in both life and non-life insurance activity</w:t>
              </w:r>
            </w:ins>
            <w:del w:id="13" w:author="Author">
              <w:r w:rsidDel="004F3F67">
                <w:rPr>
                  <w:rFonts w:ascii="Times New Roman" w:hAnsi="Times New Roman"/>
                  <w:lang w:val="en-GB"/>
                </w:rPr>
                <w:delText>composite insurance and reinsurance undertakings</w:delText>
              </w:r>
            </w:del>
            <w:r>
              <w:rPr>
                <w:rFonts w:ascii="Times New Roman" w:hAnsi="Times New Roman"/>
                <w:lang w:val="en-GB"/>
              </w:rPr>
              <w:t xml:space="preserve">. Insurance and reinsurance undertakings other than </w:t>
            </w:r>
            <w:ins w:id="14" w:author="Author">
              <w:r w:rsidR="004F3F67">
                <w:rPr>
                  <w:rFonts w:ascii="Times New Roman" w:hAnsi="Times New Roman"/>
                  <w:lang w:val="en-GB"/>
                </w:rPr>
                <w:t>insurance undertakings engaged in both life and non-life insurance activity</w:t>
              </w:r>
            </w:ins>
            <w:del w:id="15" w:author="Author">
              <w:r w:rsidDel="004F3F67">
                <w:rPr>
                  <w:rFonts w:ascii="Times New Roman" w:hAnsi="Times New Roman"/>
                  <w:lang w:val="en-GB"/>
                </w:rPr>
                <w:delText xml:space="preserve">composite ones </w:delText>
              </w:r>
            </w:del>
            <w:ins w:id="16" w:author="Author">
              <w:r w:rsidR="004F3F67">
                <w:rPr>
                  <w:rFonts w:ascii="Times New Roman" w:hAnsi="Times New Roman"/>
                  <w:lang w:val="en-GB"/>
                </w:rPr>
                <w:t xml:space="preserve"> </w:t>
              </w:r>
            </w:ins>
            <w:r>
              <w:rPr>
                <w:rFonts w:ascii="Times New Roman" w:hAnsi="Times New Roman"/>
                <w:lang w:val="en-GB"/>
              </w:rPr>
              <w:t xml:space="preserve">shall submit S.28.01 instead. </w:t>
            </w:r>
          </w:p>
          <w:p w:rsidR="00F55783" w:rsidRPr="00D61475" w:rsidRDefault="00F55783" w:rsidP="00F55783">
            <w:pPr>
              <w:spacing w:line="240" w:lineRule="auto"/>
              <w:ind w:right="459"/>
              <w:jc w:val="both"/>
              <w:rPr>
                <w:rFonts w:ascii="Times New Roman" w:hAnsi="Times New Roman"/>
                <w:lang w:val="en-GB"/>
              </w:rPr>
            </w:pPr>
          </w:p>
          <w:p w:rsidR="009D5B99" w:rsidRPr="008F51A9" w:rsidRDefault="009D5B99" w:rsidP="009D5B99">
            <w:pPr>
              <w:jc w:val="both"/>
              <w:rPr>
                <w:rFonts w:ascii="Times New Roman" w:hAnsi="Times New Roman"/>
                <w:lang w:val="en-GB"/>
              </w:rPr>
            </w:pPr>
            <w:r w:rsidRPr="008F51A9">
              <w:rPr>
                <w:rFonts w:ascii="Times New Roman" w:hAnsi="Times New Roman"/>
                <w:lang w:val="en-GB"/>
              </w:rPr>
              <w:t xml:space="preserve">This template </w:t>
            </w:r>
            <w:del w:id="17" w:author="Author">
              <w:r w:rsidRPr="008F51A9" w:rsidDel="000E3DE5">
                <w:rPr>
                  <w:rFonts w:ascii="Times New Roman" w:hAnsi="Times New Roman"/>
                  <w:lang w:val="en-GB"/>
                </w:rPr>
                <w:delText xml:space="preserve">should </w:delText>
              </w:r>
            </w:del>
            <w:r w:rsidRPr="008F51A9">
              <w:rPr>
                <w:rFonts w:ascii="Times New Roman" w:hAnsi="Times New Roman"/>
                <w:lang w:val="en-GB"/>
              </w:rPr>
              <w:t>shall be completed on the basis of Solvency II valuation, i.e. written premiums are defined as the premiums due to be received by the undertaking in the period</w:t>
            </w:r>
            <w:ins w:id="18" w:author="Author">
              <w:r w:rsidR="00527EAB">
                <w:rPr>
                  <w:rFonts w:ascii="Times New Roman" w:hAnsi="Times New Roman"/>
                  <w:lang w:val="en-GB"/>
                </w:rPr>
                <w:t xml:space="preserve"> (as defined in article 1(11) of Delegated Regulation 2015/35)</w:t>
              </w:r>
            </w:ins>
            <w:r w:rsidRPr="008F51A9">
              <w:rPr>
                <w:rFonts w:ascii="Times New Roman" w:hAnsi="Times New Roman"/>
                <w:lang w:val="en-GB"/>
              </w:rPr>
              <w:t xml:space="preserve">. </w:t>
            </w:r>
            <w:del w:id="19" w:author="Author">
              <w:r w:rsidRPr="008F51A9" w:rsidDel="00CC43E9">
                <w:rPr>
                  <w:rFonts w:ascii="Times New Roman" w:hAnsi="Times New Roman"/>
                  <w:lang w:val="en-GB"/>
                </w:rPr>
                <w:delText>Applying this definition means that written premiums in the given year are the premiums actually due to be received in that year, regardless of the coverage period. The definition of written premiums is consistent with the definition of “premium receivables”.</w:delText>
              </w:r>
            </w:del>
          </w:p>
          <w:p w:rsidR="00016EE6" w:rsidRDefault="00016EE6" w:rsidP="00016EE6">
            <w:pPr>
              <w:spacing w:line="240" w:lineRule="auto"/>
              <w:jc w:val="both"/>
              <w:rPr>
                <w:ins w:id="20" w:author="Author"/>
                <w:rFonts w:ascii="Times New Roman" w:hAnsi="Times New Roman"/>
                <w:lang w:val="en-GB"/>
              </w:rPr>
            </w:pPr>
          </w:p>
          <w:p w:rsidR="00016EE6" w:rsidRDefault="00016EE6" w:rsidP="00016EE6">
            <w:pPr>
              <w:spacing w:line="240" w:lineRule="auto"/>
              <w:jc w:val="both"/>
              <w:rPr>
                <w:ins w:id="21" w:author="Author"/>
                <w:rFonts w:ascii="Times New Roman" w:hAnsi="Times New Roman"/>
                <w:lang w:val="en-GB"/>
              </w:rPr>
            </w:pPr>
            <w:ins w:id="22" w:author="Author">
              <w:r>
                <w:rPr>
                  <w:rFonts w:ascii="Times New Roman" w:hAnsi="Times New Roman"/>
                  <w:lang w:val="en-GB"/>
                </w:rPr>
                <w:t>All references to technical provisions address technical provisions after application of Long Term Guarantee measures and transitionals.</w:t>
              </w:r>
            </w:ins>
          </w:p>
          <w:p w:rsidR="009D5B99" w:rsidRPr="008F51A9" w:rsidRDefault="009D5B99" w:rsidP="009D5B99">
            <w:pPr>
              <w:spacing w:line="240" w:lineRule="auto"/>
              <w:jc w:val="both"/>
              <w:rPr>
                <w:rFonts w:ascii="Times New Roman" w:hAnsi="Times New Roman"/>
                <w:lang w:val="en-GB"/>
              </w:rPr>
            </w:pPr>
          </w:p>
          <w:p w:rsidR="0035125A" w:rsidRPr="005F14D2" w:rsidRDefault="00F55783">
            <w:pPr>
              <w:rPr>
                <w:rFonts w:ascii="Times New Roman" w:hAnsi="Times New Roman"/>
                <w:b/>
                <w:bCs/>
                <w:lang w:val="en-US"/>
              </w:rPr>
            </w:pPr>
            <w:r w:rsidRPr="00D61475">
              <w:rPr>
                <w:rFonts w:ascii="Times New Roman" w:hAnsi="Times New Roman"/>
                <w:lang w:val="en-GB"/>
              </w:rPr>
              <w:t>The calculation of MCR combines a linear formula with a floor of 25% and a cap of 45% of the SCR. The MCR is subject to an absolute floor</w:t>
            </w:r>
            <w:r w:rsidR="00D8755B">
              <w:rPr>
                <w:rFonts w:ascii="Times New Roman" w:hAnsi="Times New Roman"/>
                <w:lang w:val="en-GB"/>
              </w:rPr>
              <w:t xml:space="preserve"> </w:t>
            </w:r>
            <w:r w:rsidRPr="00D61475">
              <w:rPr>
                <w:rFonts w:ascii="Times New Roman" w:hAnsi="Times New Roman"/>
                <w:lang w:val="en-GB"/>
              </w:rPr>
              <w:t>depending on the nature of the undertaking (as defined in Article 129 (1) (d) of the Directive 2009/138/EC).</w:t>
            </w:r>
          </w:p>
        </w:tc>
      </w:tr>
      <w:tr w:rsidR="00490456" w:rsidRPr="004F3F67" w:rsidTr="005F14D2">
        <w:trPr>
          <w:trHeight w:val="285"/>
        </w:trPr>
        <w:tc>
          <w:tcPr>
            <w:tcW w:w="1862" w:type="dxa"/>
            <w:tcBorders>
              <w:top w:val="nil"/>
              <w:left w:val="nil"/>
              <w:bottom w:val="single" w:sz="4" w:space="0" w:color="auto"/>
              <w:right w:val="nil"/>
            </w:tcBorders>
            <w:noWrap/>
            <w:hideMark/>
          </w:tcPr>
          <w:p w:rsidR="0035125A" w:rsidRPr="005F14D2" w:rsidRDefault="00490456" w:rsidP="0035125A">
            <w:pPr>
              <w:rPr>
                <w:rFonts w:ascii="Times New Roman" w:hAnsi="Times New Roman"/>
                <w:lang w:val="en-US"/>
              </w:rPr>
            </w:pPr>
            <w:r w:rsidRPr="005F14D2">
              <w:rPr>
                <w:rFonts w:ascii="Times New Roman" w:hAnsi="Times New Roman"/>
                <w:lang w:val="en-US"/>
              </w:rPr>
              <w:t> </w:t>
            </w:r>
          </w:p>
        </w:tc>
        <w:tc>
          <w:tcPr>
            <w:tcW w:w="2641" w:type="dxa"/>
            <w:tcBorders>
              <w:top w:val="nil"/>
              <w:left w:val="nil"/>
              <w:bottom w:val="single" w:sz="4" w:space="0" w:color="auto"/>
              <w:right w:val="nil"/>
            </w:tcBorders>
            <w:noWrap/>
            <w:hideMark/>
          </w:tcPr>
          <w:p w:rsidR="00490456" w:rsidRPr="005F14D2" w:rsidRDefault="00490456">
            <w:pPr>
              <w:rPr>
                <w:rFonts w:ascii="Times New Roman" w:hAnsi="Times New Roman"/>
                <w:lang w:val="en-US"/>
              </w:rPr>
            </w:pPr>
            <w:r w:rsidRPr="005F14D2">
              <w:rPr>
                <w:rFonts w:ascii="Times New Roman" w:hAnsi="Times New Roman"/>
                <w:lang w:val="en-US"/>
              </w:rPr>
              <w:t> </w:t>
            </w:r>
          </w:p>
        </w:tc>
        <w:tc>
          <w:tcPr>
            <w:tcW w:w="4785" w:type="dxa"/>
            <w:tcBorders>
              <w:top w:val="nil"/>
              <w:left w:val="nil"/>
              <w:bottom w:val="single" w:sz="4" w:space="0" w:color="auto"/>
              <w:right w:val="nil"/>
            </w:tcBorders>
            <w:noWrap/>
            <w:hideMark/>
          </w:tcPr>
          <w:p w:rsidR="00490456" w:rsidRPr="005F14D2" w:rsidRDefault="00490456">
            <w:pPr>
              <w:rPr>
                <w:rFonts w:ascii="Times New Roman" w:hAnsi="Times New Roman"/>
                <w:lang w:val="en-US"/>
              </w:rPr>
            </w:pPr>
            <w:r w:rsidRPr="005F14D2">
              <w:rPr>
                <w:rFonts w:ascii="Times New Roman" w:hAnsi="Times New Roman"/>
                <w:lang w:val="en-US"/>
              </w:rPr>
              <w:t> </w:t>
            </w:r>
          </w:p>
        </w:tc>
      </w:tr>
      <w:tr w:rsidR="00490456" w:rsidRPr="00F55783" w:rsidTr="005F14D2">
        <w:trPr>
          <w:trHeight w:val="285"/>
        </w:trPr>
        <w:tc>
          <w:tcPr>
            <w:tcW w:w="1862" w:type="dxa"/>
            <w:tcBorders>
              <w:top w:val="single" w:sz="4" w:space="0" w:color="auto"/>
            </w:tcBorders>
            <w:hideMark/>
          </w:tcPr>
          <w:p w:rsidR="00490456" w:rsidRPr="005F14D2" w:rsidRDefault="00490456" w:rsidP="005F14D2">
            <w:pPr>
              <w:jc w:val="center"/>
              <w:rPr>
                <w:rFonts w:ascii="Times New Roman" w:hAnsi="Times New Roman"/>
                <w:b/>
                <w:bCs/>
                <w:lang w:val="en-GB"/>
              </w:rPr>
            </w:pPr>
          </w:p>
        </w:tc>
        <w:tc>
          <w:tcPr>
            <w:tcW w:w="2641" w:type="dxa"/>
            <w:tcBorders>
              <w:top w:val="single" w:sz="4" w:space="0" w:color="auto"/>
            </w:tcBorders>
            <w:hideMark/>
          </w:tcPr>
          <w:p w:rsidR="00490456" w:rsidRPr="005F14D2" w:rsidRDefault="00B8460E" w:rsidP="005F14D2">
            <w:pPr>
              <w:jc w:val="center"/>
              <w:rPr>
                <w:rFonts w:ascii="Times New Roman" w:hAnsi="Times New Roman"/>
                <w:b/>
                <w:bCs/>
              </w:rPr>
            </w:pPr>
            <w:r w:rsidRPr="00E6356E">
              <w:rPr>
                <w:rFonts w:ascii="Times New Roman" w:hAnsi="Times New Roman"/>
                <w:b/>
                <w:bCs/>
              </w:rPr>
              <w:t>ITEM</w:t>
            </w:r>
          </w:p>
        </w:tc>
        <w:tc>
          <w:tcPr>
            <w:tcW w:w="4785" w:type="dxa"/>
            <w:tcBorders>
              <w:top w:val="single" w:sz="4" w:space="0" w:color="auto"/>
            </w:tcBorders>
            <w:hideMark/>
          </w:tcPr>
          <w:p w:rsidR="00490456" w:rsidRPr="005F14D2" w:rsidRDefault="00490456" w:rsidP="005F14D2">
            <w:pPr>
              <w:jc w:val="center"/>
              <w:rPr>
                <w:rFonts w:ascii="Times New Roman" w:hAnsi="Times New Roman"/>
                <w:b/>
                <w:bCs/>
              </w:rPr>
            </w:pPr>
            <w:r w:rsidRPr="005F14D2">
              <w:rPr>
                <w:rFonts w:ascii="Times New Roman" w:hAnsi="Times New Roman"/>
                <w:b/>
                <w:bCs/>
              </w:rPr>
              <w:t>INSTRUCTIONS</w:t>
            </w:r>
          </w:p>
        </w:tc>
      </w:tr>
      <w:tr w:rsidR="00490456" w:rsidRPr="004F3F67" w:rsidTr="005F14D2">
        <w:trPr>
          <w:trHeight w:val="1065"/>
        </w:trPr>
        <w:tc>
          <w:tcPr>
            <w:tcW w:w="1862" w:type="dxa"/>
            <w:vMerge w:val="restart"/>
            <w:hideMark/>
          </w:tcPr>
          <w:p w:rsidR="00490456" w:rsidRDefault="00733EA8">
            <w:pPr>
              <w:rPr>
                <w:rFonts w:ascii="Times New Roman" w:hAnsi="Times New Roman"/>
              </w:rPr>
            </w:pPr>
            <w:r w:rsidRPr="005F14D2">
              <w:rPr>
                <w:rFonts w:ascii="Times New Roman" w:hAnsi="Times New Roman"/>
              </w:rPr>
              <w:t>C0010/R0010</w:t>
            </w:r>
          </w:p>
          <w:p w:rsidR="005416DB" w:rsidRPr="005F14D2" w:rsidRDefault="005416DB">
            <w:pPr>
              <w:rPr>
                <w:rFonts w:ascii="Times New Roman" w:hAnsi="Times New Roman"/>
              </w:rPr>
            </w:pPr>
            <w:r>
              <w:rPr>
                <w:rFonts w:ascii="Times New Roman" w:hAnsi="Times New Roman"/>
              </w:rPr>
              <w:t>(B1)</w:t>
            </w:r>
          </w:p>
        </w:tc>
        <w:tc>
          <w:tcPr>
            <w:tcW w:w="2641" w:type="dxa"/>
            <w:vMerge w:val="restart"/>
            <w:hideMark/>
          </w:tcPr>
          <w:p w:rsidR="00490456" w:rsidRPr="005F14D2" w:rsidRDefault="00490456" w:rsidP="00C479D0">
            <w:pPr>
              <w:rPr>
                <w:rFonts w:ascii="Times New Roman" w:hAnsi="Times New Roman"/>
                <w:lang w:val="en-US"/>
              </w:rPr>
            </w:pPr>
            <w:r w:rsidRPr="005F14D2">
              <w:rPr>
                <w:rFonts w:ascii="Times New Roman" w:hAnsi="Times New Roman"/>
                <w:lang w:val="en-US"/>
              </w:rPr>
              <w:t xml:space="preserve">Linear Formula component for non-life insurance </w:t>
            </w:r>
            <w:r w:rsidR="00C479D0" w:rsidRPr="005F14D2">
              <w:rPr>
                <w:rFonts w:ascii="Times New Roman" w:hAnsi="Times New Roman"/>
                <w:lang w:val="en-US"/>
              </w:rPr>
              <w:t xml:space="preserve">and </w:t>
            </w:r>
            <w:r w:rsidRPr="005F14D2">
              <w:rPr>
                <w:rFonts w:ascii="Times New Roman" w:hAnsi="Times New Roman"/>
                <w:lang w:val="en-US"/>
              </w:rPr>
              <w:t>reinsurance obligations – MCR</w:t>
            </w:r>
            <w:r w:rsidRPr="005F14D2">
              <w:rPr>
                <w:rFonts w:ascii="Times New Roman" w:hAnsi="Times New Roman"/>
                <w:vertAlign w:val="subscript"/>
                <w:lang w:val="en-US"/>
              </w:rPr>
              <w:t>(NL,NL)</w:t>
            </w:r>
            <w:r w:rsidR="009A3400" w:rsidRPr="005F14D2">
              <w:rPr>
                <w:rFonts w:ascii="Times New Roman" w:hAnsi="Times New Roman"/>
                <w:vertAlign w:val="subscript"/>
                <w:lang w:val="en-US"/>
              </w:rPr>
              <w:t xml:space="preserve"> </w:t>
            </w:r>
            <w:r w:rsidRPr="005F14D2">
              <w:rPr>
                <w:rFonts w:ascii="Times New Roman" w:hAnsi="Times New Roman"/>
                <w:lang w:val="en-US"/>
              </w:rPr>
              <w:t>result</w:t>
            </w:r>
            <w:ins w:id="23" w:author="Author">
              <w:r w:rsidR="00C255A8">
                <w:rPr>
                  <w:rFonts w:ascii="Times New Roman" w:hAnsi="Times New Roman"/>
                  <w:lang w:val="en-US"/>
                </w:rPr>
                <w:t xml:space="preserve"> - </w:t>
              </w:r>
              <w:r w:rsidR="00C255A8" w:rsidRPr="00281201">
                <w:rPr>
                  <w:rFonts w:ascii="Times New Roman" w:hAnsi="Times New Roman"/>
                  <w:lang w:val="en-US"/>
                </w:rPr>
                <w:t>non-life activities</w:t>
              </w:r>
            </w:ins>
          </w:p>
        </w:tc>
        <w:tc>
          <w:tcPr>
            <w:tcW w:w="4785" w:type="dxa"/>
            <w:vMerge w:val="restart"/>
            <w:hideMark/>
          </w:tcPr>
          <w:p w:rsidR="00027B68" w:rsidRPr="005F14D2" w:rsidRDefault="00490456" w:rsidP="00536721">
            <w:pPr>
              <w:rPr>
                <w:rFonts w:ascii="Times New Roman" w:hAnsi="Times New Roman"/>
                <w:lang w:val="en-US"/>
              </w:rPr>
            </w:pPr>
            <w:r w:rsidRPr="005F14D2">
              <w:rPr>
                <w:rFonts w:ascii="Times New Roman" w:hAnsi="Times New Roman"/>
                <w:lang w:val="en-US"/>
              </w:rPr>
              <w:t>This is the linear formula component for non-life insu</w:t>
            </w:r>
            <w:r w:rsidRPr="005F14D2">
              <w:rPr>
                <w:rFonts w:ascii="Times New Roman" w:hAnsi="Times New Roman"/>
                <w:lang w:val="en-US"/>
              </w:rPr>
              <w:t>r</w:t>
            </w:r>
            <w:r w:rsidRPr="005F14D2">
              <w:rPr>
                <w:rFonts w:ascii="Times New Roman" w:hAnsi="Times New Roman"/>
                <w:lang w:val="en-US"/>
              </w:rPr>
              <w:t xml:space="preserve">ance </w:t>
            </w:r>
            <w:r w:rsidR="00C479D0" w:rsidRPr="005F14D2">
              <w:rPr>
                <w:rFonts w:ascii="Times New Roman" w:hAnsi="Times New Roman"/>
                <w:lang w:val="en-US"/>
              </w:rPr>
              <w:t xml:space="preserve">and </w:t>
            </w:r>
            <w:r w:rsidRPr="005F14D2">
              <w:rPr>
                <w:rFonts w:ascii="Times New Roman" w:hAnsi="Times New Roman"/>
                <w:lang w:val="en-US"/>
              </w:rPr>
              <w:t xml:space="preserve">reinsurance obligations </w:t>
            </w:r>
            <w:r w:rsidR="009E7FE2" w:rsidRPr="005F14D2">
              <w:rPr>
                <w:rFonts w:ascii="Times New Roman" w:hAnsi="Times New Roman"/>
                <w:lang w:val="en-US"/>
              </w:rPr>
              <w:t xml:space="preserve">relating to </w:t>
            </w:r>
            <w:r w:rsidRPr="005F14D2">
              <w:rPr>
                <w:rFonts w:ascii="Times New Roman" w:hAnsi="Times New Roman"/>
                <w:lang w:val="en-US"/>
              </w:rPr>
              <w:t>non-life insurance</w:t>
            </w:r>
            <w:r w:rsidR="009E7FE2" w:rsidRPr="005F14D2">
              <w:rPr>
                <w:rFonts w:ascii="Times New Roman" w:hAnsi="Times New Roman"/>
                <w:lang w:val="en-US"/>
              </w:rPr>
              <w:t xml:space="preserve"> </w:t>
            </w:r>
            <w:del w:id="24" w:author="Author">
              <w:r w:rsidR="009E7FE2" w:rsidRPr="005F14D2" w:rsidDel="00536721">
                <w:rPr>
                  <w:rFonts w:ascii="Times New Roman" w:hAnsi="Times New Roman"/>
                  <w:lang w:val="en-US"/>
                </w:rPr>
                <w:delText>or reinsurance</w:delText>
              </w:r>
              <w:r w:rsidRPr="005F14D2" w:rsidDel="00536721">
                <w:rPr>
                  <w:rFonts w:ascii="Times New Roman" w:hAnsi="Times New Roman"/>
                  <w:lang w:val="en-US"/>
                </w:rPr>
                <w:delText xml:space="preserve"> </w:delText>
              </w:r>
            </w:del>
            <w:r w:rsidRPr="005F14D2">
              <w:rPr>
                <w:rFonts w:ascii="Times New Roman" w:hAnsi="Times New Roman"/>
                <w:lang w:val="en-US"/>
              </w:rPr>
              <w:t>activities calculated in accor</w:t>
            </w:r>
            <w:r w:rsidRPr="005F14D2">
              <w:rPr>
                <w:rFonts w:ascii="Times New Roman" w:hAnsi="Times New Roman"/>
                <w:lang w:val="en-US"/>
              </w:rPr>
              <w:t>d</w:t>
            </w:r>
            <w:r w:rsidRPr="005F14D2">
              <w:rPr>
                <w:rFonts w:ascii="Times New Roman" w:hAnsi="Times New Roman"/>
                <w:lang w:val="en-US"/>
              </w:rPr>
              <w:t xml:space="preserve">ance with </w:t>
            </w:r>
            <w:r w:rsidR="00C60E85" w:rsidRPr="00B8460E">
              <w:rPr>
                <w:rFonts w:ascii="Times New Roman" w:hAnsi="Times New Roman"/>
                <w:lang w:val="en-US"/>
              </w:rPr>
              <w:t>article 25</w:t>
            </w:r>
            <w:r w:rsidR="00D11FE1" w:rsidRPr="00B8460E">
              <w:rPr>
                <w:rFonts w:ascii="Times New Roman" w:hAnsi="Times New Roman"/>
                <w:lang w:val="en-US"/>
              </w:rPr>
              <w:t>2 (4) and (5)</w:t>
            </w:r>
            <w:r w:rsidR="00C60E85" w:rsidRPr="00B8460E">
              <w:rPr>
                <w:rFonts w:ascii="Times New Roman" w:hAnsi="Times New Roman"/>
                <w:lang w:val="en-US"/>
              </w:rPr>
              <w:t xml:space="preserve"> of </w:t>
            </w:r>
            <w:ins w:id="25" w:author="Author">
              <w:r w:rsidR="004F3F67">
                <w:rPr>
                  <w:rFonts w:ascii="Times New Roman" w:hAnsi="Times New Roman"/>
                  <w:lang w:val="en-US"/>
                </w:rPr>
                <w:t>Delegated Regul</w:t>
              </w:r>
              <w:r w:rsidR="004F3F67">
                <w:rPr>
                  <w:rFonts w:ascii="Times New Roman" w:hAnsi="Times New Roman"/>
                  <w:lang w:val="en-US"/>
                </w:rPr>
                <w:t>a</w:t>
              </w:r>
              <w:r w:rsidR="004F3F67">
                <w:rPr>
                  <w:rFonts w:ascii="Times New Roman" w:hAnsi="Times New Roman"/>
                  <w:lang w:val="en-US"/>
                </w:rPr>
                <w:t>tion 2015/35</w:t>
              </w:r>
            </w:ins>
            <w:del w:id="26" w:author="Author">
              <w:r w:rsidR="00B8460E" w:rsidRPr="005F14D2" w:rsidDel="004F3F67">
                <w:rPr>
                  <w:rFonts w:ascii="Times New Roman" w:hAnsi="Times New Roman"/>
                  <w:lang w:val="en-US"/>
                </w:rPr>
                <w:delText>Implementing measures</w:delText>
              </w:r>
            </w:del>
            <w:r w:rsidR="00306ED4" w:rsidRPr="005F14D2">
              <w:rPr>
                <w:rFonts w:ascii="Times New Roman" w:hAnsi="Times New Roman"/>
                <w:lang w:val="en-US"/>
              </w:rPr>
              <w:t xml:space="preserve">. </w:t>
            </w:r>
          </w:p>
        </w:tc>
      </w:tr>
      <w:tr w:rsidR="00490456" w:rsidRPr="004F3F67" w:rsidTr="005F14D2">
        <w:trPr>
          <w:trHeight w:val="409"/>
        </w:trPr>
        <w:tc>
          <w:tcPr>
            <w:tcW w:w="1862" w:type="dxa"/>
            <w:vMerge/>
            <w:hideMark/>
          </w:tcPr>
          <w:p w:rsidR="00490456" w:rsidRPr="005F14D2" w:rsidRDefault="00490456">
            <w:pPr>
              <w:rPr>
                <w:rFonts w:ascii="Times New Roman" w:hAnsi="Times New Roman"/>
                <w:lang w:val="en-US"/>
              </w:rPr>
            </w:pPr>
          </w:p>
        </w:tc>
        <w:tc>
          <w:tcPr>
            <w:tcW w:w="2641" w:type="dxa"/>
            <w:vMerge/>
            <w:hideMark/>
          </w:tcPr>
          <w:p w:rsidR="00490456" w:rsidRPr="005F14D2" w:rsidRDefault="00490456">
            <w:pPr>
              <w:rPr>
                <w:rFonts w:ascii="Times New Roman" w:hAnsi="Times New Roman"/>
                <w:lang w:val="en-US"/>
              </w:rPr>
            </w:pPr>
          </w:p>
        </w:tc>
        <w:tc>
          <w:tcPr>
            <w:tcW w:w="4785" w:type="dxa"/>
            <w:vMerge/>
            <w:hideMark/>
          </w:tcPr>
          <w:p w:rsidR="00490456" w:rsidRPr="005F14D2" w:rsidRDefault="00490456">
            <w:pPr>
              <w:rPr>
                <w:rFonts w:ascii="Times New Roman" w:hAnsi="Times New Roman"/>
                <w:lang w:val="en-US"/>
              </w:rPr>
            </w:pPr>
          </w:p>
        </w:tc>
      </w:tr>
      <w:tr w:rsidR="00490456" w:rsidRPr="004F3F67" w:rsidTr="005F14D2">
        <w:trPr>
          <w:trHeight w:val="975"/>
        </w:trPr>
        <w:tc>
          <w:tcPr>
            <w:tcW w:w="1862" w:type="dxa"/>
            <w:hideMark/>
          </w:tcPr>
          <w:p w:rsidR="005416DB" w:rsidRDefault="00EA7471" w:rsidP="00EA7471">
            <w:pPr>
              <w:rPr>
                <w:rFonts w:ascii="Times New Roman" w:hAnsi="Times New Roman"/>
              </w:rPr>
            </w:pPr>
            <w:r w:rsidRPr="005F14D2">
              <w:rPr>
                <w:rFonts w:ascii="Times New Roman" w:hAnsi="Times New Roman"/>
              </w:rPr>
              <w:t>C0020/R0010</w:t>
            </w:r>
          </w:p>
          <w:p w:rsidR="00490456" w:rsidRPr="005F14D2" w:rsidRDefault="005416DB" w:rsidP="00EA7471">
            <w:pPr>
              <w:rPr>
                <w:rFonts w:ascii="Times New Roman" w:hAnsi="Times New Roman"/>
              </w:rPr>
            </w:pPr>
            <w:r>
              <w:rPr>
                <w:rFonts w:ascii="Times New Roman" w:hAnsi="Times New Roman"/>
              </w:rPr>
              <w:t>(</w:t>
            </w:r>
            <w:r w:rsidR="00490456" w:rsidRPr="005F14D2">
              <w:rPr>
                <w:rFonts w:ascii="Times New Roman" w:hAnsi="Times New Roman"/>
              </w:rPr>
              <w:t>C1</w:t>
            </w:r>
            <w:r>
              <w:rPr>
                <w:rFonts w:ascii="Times New Roman" w:hAnsi="Times New Roman"/>
              </w:rPr>
              <w:t>)</w:t>
            </w:r>
          </w:p>
        </w:tc>
        <w:tc>
          <w:tcPr>
            <w:tcW w:w="2641" w:type="dxa"/>
            <w:hideMark/>
          </w:tcPr>
          <w:p w:rsidR="00490456" w:rsidRPr="005F14D2" w:rsidRDefault="00490456" w:rsidP="00C479D0">
            <w:pPr>
              <w:rPr>
                <w:rFonts w:ascii="Times New Roman" w:hAnsi="Times New Roman"/>
                <w:lang w:val="en-US"/>
              </w:rPr>
            </w:pPr>
            <w:r w:rsidRPr="005F14D2">
              <w:rPr>
                <w:rFonts w:ascii="Times New Roman" w:hAnsi="Times New Roman"/>
                <w:lang w:val="en-US"/>
              </w:rPr>
              <w:t xml:space="preserve">Linear Formula component for non-life insurance </w:t>
            </w:r>
            <w:r w:rsidR="00C479D0" w:rsidRPr="005F14D2">
              <w:rPr>
                <w:rFonts w:ascii="Times New Roman" w:hAnsi="Times New Roman"/>
                <w:lang w:val="en-US"/>
              </w:rPr>
              <w:t xml:space="preserve">and </w:t>
            </w:r>
            <w:r w:rsidRPr="005F14D2">
              <w:rPr>
                <w:rFonts w:ascii="Times New Roman" w:hAnsi="Times New Roman"/>
                <w:lang w:val="en-US"/>
              </w:rPr>
              <w:t>reinsurance obligations – MCR</w:t>
            </w:r>
            <w:r w:rsidRPr="005F14D2">
              <w:rPr>
                <w:rFonts w:ascii="Times New Roman" w:hAnsi="Times New Roman"/>
                <w:vertAlign w:val="subscript"/>
                <w:lang w:val="en-US"/>
              </w:rPr>
              <w:t>(NL,L)</w:t>
            </w:r>
            <w:r w:rsidR="009A3400" w:rsidRPr="005F14D2">
              <w:rPr>
                <w:rFonts w:ascii="Times New Roman" w:hAnsi="Times New Roman"/>
                <w:vertAlign w:val="subscript"/>
                <w:lang w:val="en-US"/>
              </w:rPr>
              <w:t xml:space="preserve"> </w:t>
            </w:r>
            <w:r w:rsidRPr="005F14D2">
              <w:rPr>
                <w:rFonts w:ascii="Times New Roman" w:hAnsi="Times New Roman"/>
                <w:lang w:val="en-US"/>
              </w:rPr>
              <w:t>result</w:t>
            </w:r>
          </w:p>
        </w:tc>
        <w:tc>
          <w:tcPr>
            <w:tcW w:w="4785" w:type="dxa"/>
            <w:hideMark/>
          </w:tcPr>
          <w:p w:rsidR="00490456" w:rsidRPr="005F14D2" w:rsidRDefault="00490456" w:rsidP="009E7FE2">
            <w:pPr>
              <w:rPr>
                <w:rFonts w:ascii="Times New Roman" w:hAnsi="Times New Roman"/>
                <w:lang w:val="en-US"/>
              </w:rPr>
            </w:pPr>
            <w:r w:rsidRPr="005F14D2">
              <w:rPr>
                <w:rFonts w:ascii="Times New Roman" w:hAnsi="Times New Roman"/>
                <w:lang w:val="en-US"/>
              </w:rPr>
              <w:t>This is the linear formula component for non-life insu</w:t>
            </w:r>
            <w:r w:rsidRPr="005F14D2">
              <w:rPr>
                <w:rFonts w:ascii="Times New Roman" w:hAnsi="Times New Roman"/>
                <w:lang w:val="en-US"/>
              </w:rPr>
              <w:t>r</w:t>
            </w:r>
            <w:r w:rsidRPr="005F14D2">
              <w:rPr>
                <w:rFonts w:ascii="Times New Roman" w:hAnsi="Times New Roman"/>
                <w:lang w:val="en-US"/>
              </w:rPr>
              <w:t xml:space="preserve">ance </w:t>
            </w:r>
            <w:r w:rsidR="00C479D0" w:rsidRPr="005F14D2">
              <w:rPr>
                <w:rFonts w:ascii="Times New Roman" w:hAnsi="Times New Roman"/>
                <w:lang w:val="en-US"/>
              </w:rPr>
              <w:t xml:space="preserve">and </w:t>
            </w:r>
            <w:r w:rsidRPr="005F14D2">
              <w:rPr>
                <w:rFonts w:ascii="Times New Roman" w:hAnsi="Times New Roman"/>
                <w:lang w:val="en-US"/>
              </w:rPr>
              <w:t xml:space="preserve">reinsurance obligations </w:t>
            </w:r>
            <w:r w:rsidR="009E7FE2" w:rsidRPr="005F14D2">
              <w:rPr>
                <w:rFonts w:ascii="Times New Roman" w:hAnsi="Times New Roman"/>
                <w:lang w:val="en-US"/>
              </w:rPr>
              <w:t xml:space="preserve">relating to </w:t>
            </w:r>
            <w:r w:rsidRPr="005F14D2">
              <w:rPr>
                <w:rFonts w:ascii="Times New Roman" w:hAnsi="Times New Roman"/>
                <w:lang w:val="en-US"/>
              </w:rPr>
              <w:t>life insu</w:t>
            </w:r>
            <w:r w:rsidRPr="005F14D2">
              <w:rPr>
                <w:rFonts w:ascii="Times New Roman" w:hAnsi="Times New Roman"/>
                <w:lang w:val="en-US"/>
              </w:rPr>
              <w:t>r</w:t>
            </w:r>
            <w:r w:rsidRPr="005F14D2">
              <w:rPr>
                <w:rFonts w:ascii="Times New Roman" w:hAnsi="Times New Roman"/>
                <w:lang w:val="en-US"/>
              </w:rPr>
              <w:t>ance</w:t>
            </w:r>
            <w:r w:rsidR="009E7FE2" w:rsidRPr="005F14D2">
              <w:rPr>
                <w:rFonts w:ascii="Times New Roman" w:hAnsi="Times New Roman"/>
                <w:lang w:val="en-US"/>
              </w:rPr>
              <w:t xml:space="preserve"> </w:t>
            </w:r>
            <w:del w:id="27" w:author="Author">
              <w:r w:rsidR="009E7FE2" w:rsidRPr="005F14D2" w:rsidDel="00536721">
                <w:rPr>
                  <w:rFonts w:ascii="Times New Roman" w:hAnsi="Times New Roman"/>
                  <w:lang w:val="en-US"/>
                </w:rPr>
                <w:delText>or reinsurance</w:delText>
              </w:r>
              <w:r w:rsidRPr="005F14D2" w:rsidDel="00536721">
                <w:rPr>
                  <w:rFonts w:ascii="Times New Roman" w:hAnsi="Times New Roman"/>
                  <w:lang w:val="en-US"/>
                </w:rPr>
                <w:delText xml:space="preserve"> </w:delText>
              </w:r>
            </w:del>
            <w:r w:rsidRPr="005F14D2">
              <w:rPr>
                <w:rFonts w:ascii="Times New Roman" w:hAnsi="Times New Roman"/>
                <w:lang w:val="en-US"/>
              </w:rPr>
              <w:t xml:space="preserve">activities calculated in accordance with </w:t>
            </w:r>
            <w:r w:rsidR="00306ED4" w:rsidRPr="005F14D2">
              <w:rPr>
                <w:rFonts w:ascii="Times New Roman" w:hAnsi="Times New Roman"/>
                <w:lang w:val="en-US"/>
              </w:rPr>
              <w:t xml:space="preserve">article </w:t>
            </w:r>
            <w:r w:rsidR="00AC2E90" w:rsidRPr="005F14D2">
              <w:rPr>
                <w:rFonts w:ascii="Times New Roman" w:hAnsi="Times New Roman"/>
                <w:lang w:val="en-US"/>
              </w:rPr>
              <w:t>252</w:t>
            </w:r>
            <w:r w:rsidR="00306ED4" w:rsidRPr="005F14D2">
              <w:rPr>
                <w:rFonts w:ascii="Times New Roman" w:hAnsi="Times New Roman"/>
                <w:lang w:val="en-US"/>
              </w:rPr>
              <w:t xml:space="preserve"> (9)</w:t>
            </w:r>
            <w:r w:rsidR="00886A0D" w:rsidRPr="005F14D2">
              <w:rPr>
                <w:rFonts w:ascii="Times New Roman" w:hAnsi="Times New Roman"/>
                <w:lang w:val="en-US"/>
              </w:rPr>
              <w:t xml:space="preserve"> and  (10)</w:t>
            </w:r>
            <w:r w:rsidR="00306ED4" w:rsidRPr="005F14D2">
              <w:rPr>
                <w:rFonts w:ascii="Times New Roman" w:hAnsi="Times New Roman"/>
                <w:lang w:val="en-US"/>
              </w:rPr>
              <w:t xml:space="preserve"> of </w:t>
            </w:r>
            <w:ins w:id="28" w:author="Author">
              <w:r w:rsidR="004F3F67">
                <w:rPr>
                  <w:rFonts w:ascii="Times New Roman" w:hAnsi="Times New Roman"/>
                  <w:lang w:val="en-US"/>
                </w:rPr>
                <w:t>Delegated Regulation 2015/35</w:t>
              </w:r>
            </w:ins>
            <w:del w:id="29" w:author="Author">
              <w:r w:rsidR="00B8460E" w:rsidRPr="005F14D2" w:rsidDel="004F3F67">
                <w:rPr>
                  <w:rFonts w:ascii="Times New Roman" w:hAnsi="Times New Roman"/>
                  <w:lang w:val="en-US"/>
                </w:rPr>
                <w:delText>Implementing measures</w:delText>
              </w:r>
            </w:del>
            <w:r w:rsidR="00306ED4" w:rsidRPr="005F14D2">
              <w:rPr>
                <w:rFonts w:ascii="Times New Roman" w:hAnsi="Times New Roman"/>
                <w:lang w:val="en-US"/>
              </w:rPr>
              <w:t xml:space="preserve">. </w:t>
            </w:r>
          </w:p>
          <w:p w:rsidR="00073B6E" w:rsidRPr="005F14D2" w:rsidRDefault="00073B6E">
            <w:pPr>
              <w:rPr>
                <w:rFonts w:ascii="Times New Roman" w:hAnsi="Times New Roman"/>
                <w:lang w:val="en-US"/>
              </w:rPr>
            </w:pPr>
          </w:p>
        </w:tc>
      </w:tr>
      <w:tr w:rsidR="00490456" w:rsidRPr="004F3F67" w:rsidTr="005F14D2">
        <w:trPr>
          <w:trHeight w:val="1653"/>
        </w:trPr>
        <w:tc>
          <w:tcPr>
            <w:tcW w:w="1862" w:type="dxa"/>
            <w:hideMark/>
          </w:tcPr>
          <w:p w:rsidR="005416DB" w:rsidRDefault="00EA7471" w:rsidP="00EA7471">
            <w:pPr>
              <w:rPr>
                <w:rFonts w:ascii="Times New Roman" w:hAnsi="Times New Roman"/>
              </w:rPr>
            </w:pPr>
            <w:r w:rsidRPr="005F14D2">
              <w:rPr>
                <w:rFonts w:ascii="Times New Roman" w:hAnsi="Times New Roman"/>
              </w:rPr>
              <w:t>C0030/R0020</w:t>
            </w:r>
          </w:p>
          <w:p w:rsidR="00490456" w:rsidRPr="005F14D2" w:rsidRDefault="005416DB" w:rsidP="00EA7471">
            <w:pPr>
              <w:rPr>
                <w:rFonts w:ascii="Times New Roman" w:hAnsi="Times New Roman"/>
              </w:rPr>
            </w:pPr>
            <w:r>
              <w:rPr>
                <w:rFonts w:ascii="Times New Roman" w:hAnsi="Times New Roman"/>
              </w:rPr>
              <w:t>(</w:t>
            </w:r>
            <w:r w:rsidR="00490456" w:rsidRPr="005F14D2">
              <w:rPr>
                <w:rFonts w:ascii="Times New Roman" w:hAnsi="Times New Roman"/>
              </w:rPr>
              <w:t>D2</w:t>
            </w:r>
            <w:r>
              <w:rPr>
                <w:rFonts w:ascii="Times New Roman" w:hAnsi="Times New Roman"/>
              </w:rPr>
              <w:t>)</w:t>
            </w:r>
          </w:p>
        </w:tc>
        <w:tc>
          <w:tcPr>
            <w:tcW w:w="2641" w:type="dxa"/>
            <w:hideMark/>
          </w:tcPr>
          <w:p w:rsidR="00490456" w:rsidRPr="005F14D2" w:rsidRDefault="00490456" w:rsidP="004E091B">
            <w:pPr>
              <w:rPr>
                <w:rFonts w:ascii="Times New Roman" w:hAnsi="Times New Roman"/>
                <w:lang w:val="en-US"/>
              </w:rPr>
            </w:pPr>
            <w:r w:rsidRPr="005F14D2">
              <w:rPr>
                <w:rFonts w:ascii="Times New Roman" w:hAnsi="Times New Roman"/>
                <w:lang w:val="en-US"/>
              </w:rPr>
              <w:t xml:space="preserve">Medical expense insurance and proportional reinsurance – </w:t>
            </w:r>
            <w:r w:rsidR="0004124A">
              <w:rPr>
                <w:rFonts w:ascii="Times New Roman" w:hAnsi="Times New Roman"/>
                <w:lang w:val="en-US"/>
              </w:rPr>
              <w:t>N</w:t>
            </w:r>
            <w:r w:rsidR="0004124A" w:rsidRPr="005F14D2">
              <w:rPr>
                <w:rFonts w:ascii="Times New Roman" w:hAnsi="Times New Roman"/>
                <w:lang w:val="en-US"/>
              </w:rPr>
              <w:t xml:space="preserve">et </w:t>
            </w:r>
            <w:r w:rsidR="0004124A">
              <w:rPr>
                <w:rFonts w:ascii="Times New Roman" w:hAnsi="Times New Roman"/>
                <w:lang w:val="en-US"/>
              </w:rPr>
              <w:t xml:space="preserve">(of reinsurance/ SPV) </w:t>
            </w:r>
            <w:r w:rsidR="0004124A" w:rsidRPr="004E091B">
              <w:rPr>
                <w:rFonts w:ascii="Times New Roman" w:hAnsi="Times New Roman"/>
                <w:lang w:val="en-US"/>
              </w:rPr>
              <w:t xml:space="preserve"> </w:t>
            </w:r>
            <w:r w:rsidRPr="005F14D2">
              <w:rPr>
                <w:rFonts w:ascii="Times New Roman" w:hAnsi="Times New Roman"/>
                <w:lang w:val="en-US"/>
              </w:rPr>
              <w:t>best estimate</w:t>
            </w:r>
            <w:r w:rsidR="00762CC0" w:rsidRPr="005F14D2">
              <w:rPr>
                <w:rFonts w:ascii="Times New Roman" w:hAnsi="Times New Roman"/>
                <w:lang w:val="en-US"/>
              </w:rPr>
              <w:t xml:space="preserve"> and TP calcula</w:t>
            </w:r>
            <w:r w:rsidR="00762CC0" w:rsidRPr="005F14D2">
              <w:rPr>
                <w:rFonts w:ascii="Times New Roman" w:hAnsi="Times New Roman"/>
                <w:lang w:val="en-US"/>
              </w:rPr>
              <w:t>t</w:t>
            </w:r>
            <w:r w:rsidR="00762CC0" w:rsidRPr="005F14D2">
              <w:rPr>
                <w:rFonts w:ascii="Times New Roman" w:hAnsi="Times New Roman"/>
                <w:lang w:val="en-US"/>
              </w:rPr>
              <w:t>ed as a whole</w:t>
            </w:r>
            <w:r w:rsidRPr="005F14D2">
              <w:rPr>
                <w:rFonts w:ascii="Times New Roman" w:hAnsi="Times New Roman"/>
                <w:lang w:val="en-US"/>
              </w:rPr>
              <w:t xml:space="preserve"> – non-life acti</w:t>
            </w:r>
            <w:r w:rsidRPr="005F14D2">
              <w:rPr>
                <w:rFonts w:ascii="Times New Roman" w:hAnsi="Times New Roman"/>
                <w:lang w:val="en-US"/>
              </w:rPr>
              <w:t>v</w:t>
            </w:r>
            <w:r w:rsidRPr="005F14D2">
              <w:rPr>
                <w:rFonts w:ascii="Times New Roman" w:hAnsi="Times New Roman"/>
                <w:lang w:val="en-US"/>
              </w:rPr>
              <w:t>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medical expense insurance</w:t>
            </w:r>
            <w:r w:rsidR="00EA7471" w:rsidRPr="005F14D2">
              <w:rPr>
                <w:rFonts w:ascii="Times New Roman" w:hAnsi="Times New Roman"/>
                <w:lang w:val="en-US"/>
              </w:rPr>
              <w:t xml:space="preserve"> and proportional reinsurance</w:t>
            </w:r>
            <w:r w:rsidR="00490456" w:rsidRPr="005F14D2">
              <w:rPr>
                <w:rFonts w:ascii="Times New Roman" w:hAnsi="Times New Roman"/>
                <w:lang w:val="en-US"/>
              </w:rPr>
              <w:t>, without risk margin after deduction of the amounts recoverable from reinsurance contracts and SPVs, with a floor equal to zero, relating to non-life activities</w:t>
            </w:r>
            <w:r w:rsidR="005F3FF0" w:rsidRPr="005F14D2">
              <w:rPr>
                <w:rFonts w:ascii="Times New Roman" w:hAnsi="Times New Roman"/>
                <w:lang w:val="en-US"/>
              </w:rPr>
              <w:t>.</w:t>
            </w:r>
          </w:p>
        </w:tc>
      </w:tr>
      <w:tr w:rsidR="00490456" w:rsidRPr="004F3F67" w:rsidTr="005F14D2">
        <w:trPr>
          <w:trHeight w:val="1230"/>
        </w:trPr>
        <w:tc>
          <w:tcPr>
            <w:tcW w:w="1862" w:type="dxa"/>
            <w:hideMark/>
          </w:tcPr>
          <w:p w:rsidR="005416DB" w:rsidRDefault="00EA7471" w:rsidP="00EA7471">
            <w:pPr>
              <w:rPr>
                <w:rFonts w:ascii="Times New Roman" w:hAnsi="Times New Roman"/>
              </w:rPr>
            </w:pPr>
            <w:r w:rsidRPr="005F14D2">
              <w:rPr>
                <w:rFonts w:ascii="Times New Roman" w:hAnsi="Times New Roman"/>
              </w:rPr>
              <w:t>C0040/R0020</w:t>
            </w:r>
            <w:r w:rsidR="005416DB">
              <w:rPr>
                <w:rFonts w:ascii="Times New Roman" w:hAnsi="Times New Roman"/>
              </w:rPr>
              <w:t xml:space="preserve"> </w:t>
            </w:r>
          </w:p>
          <w:p w:rsidR="00490456" w:rsidRPr="005F14D2" w:rsidRDefault="005416DB" w:rsidP="00EA7471">
            <w:pPr>
              <w:rPr>
                <w:rFonts w:ascii="Times New Roman" w:hAnsi="Times New Roman"/>
              </w:rPr>
            </w:pPr>
            <w:r>
              <w:rPr>
                <w:rFonts w:ascii="Times New Roman" w:hAnsi="Times New Roman"/>
              </w:rPr>
              <w:t>(</w:t>
            </w:r>
            <w:r w:rsidR="00490456" w:rsidRPr="005F14D2">
              <w:rPr>
                <w:rFonts w:ascii="Times New Roman" w:hAnsi="Times New Roman"/>
              </w:rPr>
              <w:t>E2</w:t>
            </w:r>
            <w:r>
              <w:rPr>
                <w:rFonts w:ascii="Times New Roman" w:hAnsi="Times New Roman"/>
              </w:rPr>
              <w:t>)</w:t>
            </w:r>
          </w:p>
        </w:tc>
        <w:tc>
          <w:tcPr>
            <w:tcW w:w="2641" w:type="dxa"/>
            <w:hideMark/>
          </w:tcPr>
          <w:p w:rsidR="00490456" w:rsidRPr="005F14D2" w:rsidRDefault="00490456" w:rsidP="004E091B">
            <w:pPr>
              <w:rPr>
                <w:rFonts w:ascii="Times New Roman" w:hAnsi="Times New Roman"/>
                <w:lang w:val="en-US"/>
              </w:rPr>
            </w:pPr>
            <w:r w:rsidRPr="005F14D2">
              <w:rPr>
                <w:rFonts w:ascii="Times New Roman" w:hAnsi="Times New Roman"/>
                <w:lang w:val="en-US"/>
              </w:rPr>
              <w:t xml:space="preserve">Medical expense insurance and proportional reinsurance – </w:t>
            </w:r>
            <w:r w:rsidR="00F839A7">
              <w:rPr>
                <w:rFonts w:ascii="Times New Roman" w:hAnsi="Times New Roman"/>
                <w:lang w:val="en-US"/>
              </w:rPr>
              <w:t>N</w:t>
            </w:r>
            <w:r w:rsidR="00F839A7" w:rsidRPr="005F14D2">
              <w:rPr>
                <w:rFonts w:ascii="Times New Roman" w:hAnsi="Times New Roman"/>
                <w:lang w:val="en-US"/>
              </w:rPr>
              <w:t xml:space="preserve">et </w:t>
            </w:r>
            <w:r w:rsidR="00F839A7">
              <w:rPr>
                <w:rFonts w:ascii="Times New Roman" w:hAnsi="Times New Roman"/>
                <w:lang w:val="en-US"/>
              </w:rPr>
              <w:t xml:space="preserve">(of reinsurance) </w:t>
            </w:r>
            <w:r w:rsidRPr="005F14D2">
              <w:rPr>
                <w:rFonts w:ascii="Times New Roman" w:hAnsi="Times New Roman"/>
                <w:lang w:val="en-US"/>
              </w:rPr>
              <w:t xml:space="preserve">written premiums </w:t>
            </w:r>
            <w:r w:rsidR="00A16920">
              <w:rPr>
                <w:rFonts w:ascii="Times New Roman" w:hAnsi="Times New Roman"/>
                <w:lang w:val="en-US"/>
              </w:rPr>
              <w:t>in the last 12 months</w:t>
            </w:r>
            <w:r w:rsidR="00A16920" w:rsidRPr="004E091B">
              <w:rPr>
                <w:rFonts w:ascii="Times New Roman" w:hAnsi="Times New Roman"/>
                <w:lang w:val="en-US"/>
              </w:rPr>
              <w:t xml:space="preserve"> </w:t>
            </w:r>
            <w:r w:rsidRPr="005F14D2">
              <w:rPr>
                <w:rFonts w:ascii="Times New Roman" w:hAnsi="Times New Roman"/>
                <w:lang w:val="en-US"/>
              </w:rPr>
              <w:t>– non-life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medical expense insurance </w:t>
            </w:r>
            <w:r w:rsidR="00EA7471" w:rsidRPr="005F14D2">
              <w:rPr>
                <w:rFonts w:ascii="Times New Roman" w:hAnsi="Times New Roman"/>
                <w:lang w:val="en-US"/>
              </w:rPr>
              <w:t xml:space="preserve">and proportional reinsurance </w:t>
            </w:r>
            <w:r w:rsidR="00490456" w:rsidRPr="005F14D2">
              <w:rPr>
                <w:rFonts w:ascii="Times New Roman" w:hAnsi="Times New Roman"/>
                <w:lang w:val="en-US"/>
              </w:rPr>
              <w:t>during the (rol</w:t>
            </w:r>
            <w:r w:rsidR="00490456" w:rsidRPr="005F14D2">
              <w:rPr>
                <w:rFonts w:ascii="Times New Roman" w:hAnsi="Times New Roman"/>
                <w:lang w:val="en-US"/>
              </w:rPr>
              <w:t>l</w:t>
            </w:r>
            <w:r w:rsidR="00490456" w:rsidRPr="005F14D2">
              <w:rPr>
                <w:rFonts w:ascii="Times New Roman" w:hAnsi="Times New Roman"/>
                <w:lang w:val="en-US"/>
              </w:rPr>
              <w:t>ing) last 12 months, after deduction of premiums for reinsurance contracts, with a floor equal to zero, relating to non-life activities</w:t>
            </w:r>
            <w:r w:rsidR="005F3FF0" w:rsidRPr="005F14D2">
              <w:rPr>
                <w:rFonts w:ascii="Times New Roman" w:hAnsi="Times New Roman"/>
                <w:lang w:val="en-US"/>
              </w:rPr>
              <w:t>.</w:t>
            </w:r>
          </w:p>
        </w:tc>
      </w:tr>
      <w:tr w:rsidR="00490456" w:rsidRPr="004F3F67" w:rsidTr="005F14D2">
        <w:trPr>
          <w:trHeight w:val="1512"/>
        </w:trPr>
        <w:tc>
          <w:tcPr>
            <w:tcW w:w="1862" w:type="dxa"/>
            <w:hideMark/>
          </w:tcPr>
          <w:p w:rsidR="005416DB" w:rsidRDefault="00EA7471" w:rsidP="00EA7471">
            <w:pPr>
              <w:rPr>
                <w:rFonts w:ascii="Times New Roman" w:hAnsi="Times New Roman"/>
              </w:rPr>
            </w:pPr>
            <w:r w:rsidRPr="005F14D2">
              <w:rPr>
                <w:rFonts w:ascii="Times New Roman" w:hAnsi="Times New Roman"/>
              </w:rPr>
              <w:lastRenderedPageBreak/>
              <w:t>C0050/R0020</w:t>
            </w:r>
          </w:p>
          <w:p w:rsidR="00490456" w:rsidRPr="005F14D2" w:rsidRDefault="005416DB" w:rsidP="00EA7471">
            <w:pPr>
              <w:rPr>
                <w:rFonts w:ascii="Times New Roman" w:hAnsi="Times New Roman"/>
              </w:rPr>
            </w:pPr>
            <w:r>
              <w:rPr>
                <w:rFonts w:ascii="Times New Roman" w:hAnsi="Times New Roman"/>
              </w:rPr>
              <w:t>(</w:t>
            </w:r>
            <w:r w:rsidR="00490456" w:rsidRPr="005F14D2">
              <w:rPr>
                <w:rFonts w:ascii="Times New Roman" w:hAnsi="Times New Roman"/>
              </w:rPr>
              <w:t>F2</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Medical expense insurance</w:t>
            </w:r>
            <w:r w:rsidR="00EA7428" w:rsidRPr="005F14D2">
              <w:rPr>
                <w:rFonts w:ascii="Times New Roman" w:hAnsi="Times New Roman"/>
                <w:lang w:val="en-US"/>
              </w:rPr>
              <w:t xml:space="preserve"> and proportional </w:t>
            </w:r>
            <w:r w:rsidR="00B8460E" w:rsidRPr="00F55783">
              <w:rPr>
                <w:rFonts w:ascii="Times New Roman" w:hAnsi="Times New Roman"/>
                <w:lang w:val="en-US"/>
              </w:rPr>
              <w:t>reinsurance</w:t>
            </w:r>
            <w:r w:rsidRPr="005F14D2">
              <w:rPr>
                <w:rFonts w:ascii="Times New Roman" w:hAnsi="Times New Roman"/>
                <w:lang w:val="en-US"/>
              </w:rPr>
              <w:t xml:space="preserve"> – </w:t>
            </w:r>
            <w:r w:rsidR="0004124A">
              <w:rPr>
                <w:rFonts w:ascii="Times New Roman" w:hAnsi="Times New Roman"/>
                <w:lang w:val="en-US"/>
              </w:rPr>
              <w:t>N</w:t>
            </w:r>
            <w:r w:rsidRPr="005F14D2">
              <w:rPr>
                <w:rFonts w:ascii="Times New Roman" w:hAnsi="Times New Roman"/>
                <w:lang w:val="en-US"/>
              </w:rPr>
              <w:t xml:space="preserve">et </w:t>
            </w:r>
            <w:r w:rsidR="0004124A">
              <w:rPr>
                <w:rFonts w:ascii="Times New Roman" w:hAnsi="Times New Roman"/>
                <w:lang w:val="en-US"/>
              </w:rPr>
              <w:t xml:space="preserve">(of reinsurance/ SPV) </w:t>
            </w:r>
            <w:r w:rsidRPr="005F14D2">
              <w:rPr>
                <w:rFonts w:ascii="Times New Roman" w:hAnsi="Times New Roman"/>
                <w:lang w:val="en-US"/>
              </w:rPr>
              <w:t xml:space="preserve">best estimate </w:t>
            </w:r>
            <w:r w:rsidR="00762CC0" w:rsidRPr="005F14D2">
              <w:rPr>
                <w:rFonts w:ascii="Times New Roman" w:hAnsi="Times New Roman"/>
                <w:lang w:val="en-US"/>
              </w:rPr>
              <w:t>and TP calcula</w:t>
            </w:r>
            <w:r w:rsidR="00762CC0" w:rsidRPr="005F14D2">
              <w:rPr>
                <w:rFonts w:ascii="Times New Roman" w:hAnsi="Times New Roman"/>
                <w:lang w:val="en-US"/>
              </w:rPr>
              <w:t>t</w:t>
            </w:r>
            <w:r w:rsidR="00762CC0" w:rsidRPr="005F14D2">
              <w:rPr>
                <w:rFonts w:ascii="Times New Roman" w:hAnsi="Times New Roman"/>
                <w:lang w:val="en-US"/>
              </w:rPr>
              <w:t xml:space="preserve">ed as a whole </w:t>
            </w:r>
            <w:r w:rsidRPr="005F14D2">
              <w:rPr>
                <w:rFonts w:ascii="Times New Roman" w:hAnsi="Times New Roman"/>
                <w:lang w:val="en-US"/>
              </w:rPr>
              <w:t>–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medical expense insurance</w:t>
            </w:r>
            <w:r w:rsidR="00EA7471" w:rsidRPr="005F14D2">
              <w:rPr>
                <w:rFonts w:ascii="Times New Roman" w:hAnsi="Times New Roman"/>
                <w:lang w:val="en-US"/>
              </w:rPr>
              <w:t xml:space="preserve"> and proportional reinsurance</w:t>
            </w:r>
            <w:r w:rsidR="00490456" w:rsidRPr="005F14D2">
              <w:rPr>
                <w:rFonts w:ascii="Times New Roman" w:hAnsi="Times New Roman"/>
                <w:lang w:val="en-US"/>
              </w:rPr>
              <w:t>, without risk margin after deduction of the amounts recoverable from reinsurance contracts and SPVs, with a floor equal to zero, relating to life activities</w:t>
            </w:r>
            <w:r w:rsidR="005F3FF0" w:rsidRPr="005F14D2">
              <w:rPr>
                <w:rFonts w:ascii="Times New Roman" w:hAnsi="Times New Roman"/>
                <w:lang w:val="en-US"/>
              </w:rPr>
              <w:t>.</w:t>
            </w:r>
          </w:p>
        </w:tc>
      </w:tr>
      <w:tr w:rsidR="00490456" w:rsidRPr="004F3F67" w:rsidTr="005F14D2">
        <w:trPr>
          <w:trHeight w:val="1275"/>
        </w:trPr>
        <w:tc>
          <w:tcPr>
            <w:tcW w:w="1862" w:type="dxa"/>
            <w:hideMark/>
          </w:tcPr>
          <w:p w:rsidR="005416DB" w:rsidRDefault="00EA7471" w:rsidP="00EA7471">
            <w:pPr>
              <w:rPr>
                <w:rFonts w:ascii="Times New Roman" w:hAnsi="Times New Roman"/>
              </w:rPr>
            </w:pPr>
            <w:r w:rsidRPr="005F14D2">
              <w:rPr>
                <w:rFonts w:ascii="Times New Roman" w:hAnsi="Times New Roman"/>
              </w:rPr>
              <w:t>C0060/R00</w:t>
            </w:r>
            <w:r w:rsidR="00F72179">
              <w:rPr>
                <w:rFonts w:ascii="Times New Roman" w:hAnsi="Times New Roman"/>
              </w:rPr>
              <w:t>2</w:t>
            </w:r>
            <w:r w:rsidRPr="005F14D2">
              <w:rPr>
                <w:rFonts w:ascii="Times New Roman" w:hAnsi="Times New Roman"/>
              </w:rPr>
              <w:t>0</w:t>
            </w:r>
          </w:p>
          <w:p w:rsidR="00490456" w:rsidRPr="005F14D2" w:rsidRDefault="005416DB" w:rsidP="00EA7471">
            <w:pPr>
              <w:rPr>
                <w:rFonts w:ascii="Times New Roman" w:hAnsi="Times New Roman"/>
              </w:rPr>
            </w:pPr>
            <w:r>
              <w:rPr>
                <w:rFonts w:ascii="Times New Roman" w:hAnsi="Times New Roman"/>
              </w:rPr>
              <w:t>(</w:t>
            </w:r>
            <w:r w:rsidR="00490456" w:rsidRPr="005F14D2">
              <w:rPr>
                <w:rFonts w:ascii="Times New Roman" w:hAnsi="Times New Roman"/>
              </w:rPr>
              <w:t>G2</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Medical expense insurance and proportional reinsurance – </w:t>
            </w:r>
            <w:r w:rsidR="0004124A">
              <w:rPr>
                <w:rFonts w:ascii="Times New Roman" w:hAnsi="Times New Roman"/>
                <w:lang w:val="en-US"/>
              </w:rPr>
              <w:t>N</w:t>
            </w:r>
            <w:r w:rsidRPr="005F14D2">
              <w:rPr>
                <w:rFonts w:ascii="Times New Roman" w:hAnsi="Times New Roman"/>
                <w:lang w:val="en-US"/>
              </w:rPr>
              <w:t xml:space="preserve">et </w:t>
            </w:r>
            <w:r w:rsidR="00F839A7">
              <w:rPr>
                <w:rFonts w:ascii="Times New Roman" w:hAnsi="Times New Roman"/>
                <w:lang w:val="en-US"/>
              </w:rPr>
              <w:t xml:space="preserve">(of reinsurance) </w:t>
            </w:r>
            <w:r w:rsidRPr="005F14D2">
              <w:rPr>
                <w:rFonts w:ascii="Times New Roman" w:hAnsi="Times New Roman"/>
                <w:lang w:val="en-US"/>
              </w:rPr>
              <w:t>written premiums</w:t>
            </w:r>
            <w:r w:rsidR="00A16920">
              <w:rPr>
                <w:rFonts w:ascii="Times New Roman" w:hAnsi="Times New Roman"/>
                <w:lang w:val="en-US"/>
              </w:rPr>
              <w:t xml:space="preserve"> in the last 12 months</w:t>
            </w:r>
            <w:r w:rsidRPr="005F14D2">
              <w:rPr>
                <w:rFonts w:ascii="Times New Roman" w:hAnsi="Times New Roman"/>
                <w:lang w:val="en-US"/>
              </w:rPr>
              <w:t xml:space="preserve"> –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medical expense insurance </w:t>
            </w:r>
            <w:r w:rsidR="00EA7471" w:rsidRPr="005F14D2">
              <w:rPr>
                <w:rFonts w:ascii="Times New Roman" w:hAnsi="Times New Roman"/>
                <w:lang w:val="en-US"/>
              </w:rPr>
              <w:t xml:space="preserve">and proportional reinsurance </w:t>
            </w:r>
            <w:r w:rsidR="00490456" w:rsidRPr="005F14D2">
              <w:rPr>
                <w:rFonts w:ascii="Times New Roman" w:hAnsi="Times New Roman"/>
                <w:lang w:val="en-US"/>
              </w:rPr>
              <w:t>during the (rol</w:t>
            </w:r>
            <w:r w:rsidR="00490456" w:rsidRPr="005F14D2">
              <w:rPr>
                <w:rFonts w:ascii="Times New Roman" w:hAnsi="Times New Roman"/>
                <w:lang w:val="en-US"/>
              </w:rPr>
              <w:t>l</w:t>
            </w:r>
            <w:r w:rsidR="00490456" w:rsidRPr="005F14D2">
              <w:rPr>
                <w:rFonts w:ascii="Times New Roman" w:hAnsi="Times New Roman"/>
                <w:lang w:val="en-US"/>
              </w:rPr>
              <w:t>ing) last 12 months, after deduction of premiums for reinsurance contracts, with a floor equal to zero, relating to life activities</w:t>
            </w:r>
            <w:r w:rsidR="005F3FF0" w:rsidRPr="005F14D2">
              <w:rPr>
                <w:rFonts w:ascii="Times New Roman" w:hAnsi="Times New Roman"/>
                <w:lang w:val="en-US"/>
              </w:rPr>
              <w:t>.</w:t>
            </w:r>
          </w:p>
        </w:tc>
      </w:tr>
      <w:tr w:rsidR="00490456" w:rsidRPr="004F3F67" w:rsidTr="005F14D2">
        <w:trPr>
          <w:trHeight w:val="1621"/>
        </w:trPr>
        <w:tc>
          <w:tcPr>
            <w:tcW w:w="1862" w:type="dxa"/>
            <w:hideMark/>
          </w:tcPr>
          <w:p w:rsidR="005416DB" w:rsidRDefault="00EA7471" w:rsidP="00EA7471">
            <w:pPr>
              <w:rPr>
                <w:rFonts w:ascii="Times New Roman" w:hAnsi="Times New Roman"/>
              </w:rPr>
            </w:pPr>
            <w:r w:rsidRPr="005F14D2">
              <w:rPr>
                <w:rFonts w:ascii="Times New Roman" w:hAnsi="Times New Roman"/>
              </w:rPr>
              <w:t>C0030/R0030</w:t>
            </w:r>
          </w:p>
          <w:p w:rsidR="00490456" w:rsidRPr="005F14D2" w:rsidRDefault="005416DB" w:rsidP="00EA7471">
            <w:pPr>
              <w:rPr>
                <w:rFonts w:ascii="Times New Roman" w:hAnsi="Times New Roman"/>
              </w:rPr>
            </w:pPr>
            <w:r>
              <w:rPr>
                <w:rFonts w:ascii="Times New Roman" w:hAnsi="Times New Roman"/>
              </w:rPr>
              <w:t>(</w:t>
            </w:r>
            <w:r w:rsidR="00490456" w:rsidRPr="005F14D2">
              <w:rPr>
                <w:rFonts w:ascii="Times New Roman" w:hAnsi="Times New Roman"/>
              </w:rPr>
              <w:t>D3</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Income protection insurance and proportional reinsurance – </w:t>
            </w:r>
            <w:r w:rsidR="0004124A">
              <w:rPr>
                <w:rFonts w:ascii="Times New Roman" w:hAnsi="Times New Roman"/>
                <w:lang w:val="en-US"/>
              </w:rPr>
              <w:t>N</w:t>
            </w:r>
            <w:r w:rsidRPr="005F14D2">
              <w:rPr>
                <w:rFonts w:ascii="Times New Roman" w:hAnsi="Times New Roman"/>
                <w:lang w:val="en-US"/>
              </w:rPr>
              <w:t>et</w:t>
            </w:r>
            <w:r w:rsidR="0004124A">
              <w:rPr>
                <w:rFonts w:ascii="Times New Roman" w:hAnsi="Times New Roman"/>
                <w:lang w:val="en-US"/>
              </w:rPr>
              <w:t xml:space="preserve"> (of reinsurance/ SPV)</w:t>
            </w:r>
            <w:r w:rsidRPr="005F14D2">
              <w:rPr>
                <w:rFonts w:ascii="Times New Roman" w:hAnsi="Times New Roman"/>
                <w:lang w:val="en-US"/>
              </w:rPr>
              <w:t xml:space="preserve"> best estimate </w:t>
            </w:r>
            <w:r w:rsidR="00762CC0" w:rsidRPr="005F14D2">
              <w:rPr>
                <w:rFonts w:ascii="Times New Roman" w:hAnsi="Times New Roman"/>
                <w:lang w:val="en-US"/>
              </w:rPr>
              <w:t>and TP calcula</w:t>
            </w:r>
            <w:r w:rsidR="00762CC0" w:rsidRPr="005F14D2">
              <w:rPr>
                <w:rFonts w:ascii="Times New Roman" w:hAnsi="Times New Roman"/>
                <w:lang w:val="en-US"/>
              </w:rPr>
              <w:t>t</w:t>
            </w:r>
            <w:r w:rsidR="00762CC0" w:rsidRPr="005F14D2">
              <w:rPr>
                <w:rFonts w:ascii="Times New Roman" w:hAnsi="Times New Roman"/>
                <w:lang w:val="en-US"/>
              </w:rPr>
              <w:t xml:space="preserve">ed as a whole </w:t>
            </w:r>
            <w:r w:rsidRPr="005F14D2">
              <w:rPr>
                <w:rFonts w:ascii="Times New Roman" w:hAnsi="Times New Roman"/>
                <w:lang w:val="en-US"/>
              </w:rPr>
              <w:t>– non-life acti</w:t>
            </w:r>
            <w:r w:rsidRPr="005F14D2">
              <w:rPr>
                <w:rFonts w:ascii="Times New Roman" w:hAnsi="Times New Roman"/>
                <w:lang w:val="en-US"/>
              </w:rPr>
              <w:t>v</w:t>
            </w:r>
            <w:r w:rsidRPr="005F14D2">
              <w:rPr>
                <w:rFonts w:ascii="Times New Roman" w:hAnsi="Times New Roman"/>
                <w:lang w:val="en-US"/>
              </w:rPr>
              <w:t>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income protection insurance</w:t>
            </w:r>
            <w:r w:rsidR="00EA7471" w:rsidRPr="005F14D2">
              <w:rPr>
                <w:rFonts w:ascii="Times New Roman" w:hAnsi="Times New Roman"/>
                <w:lang w:val="en-US"/>
              </w:rPr>
              <w:t xml:space="preserve"> and proportional reinsurance</w:t>
            </w:r>
            <w:r w:rsidR="00490456" w:rsidRPr="005F14D2">
              <w:rPr>
                <w:rFonts w:ascii="Times New Roman" w:hAnsi="Times New Roman"/>
                <w:lang w:val="en-US"/>
              </w:rPr>
              <w:t>, without risk margin after deduction of the amounts recoverable from reinsurance contracts and SPVs, with a floor equal to zero, relating to non-life activities</w:t>
            </w:r>
            <w:r w:rsidR="005F3FF0" w:rsidRPr="005F14D2">
              <w:rPr>
                <w:rFonts w:ascii="Times New Roman" w:hAnsi="Times New Roman"/>
                <w:lang w:val="en-US"/>
              </w:rPr>
              <w:t>.</w:t>
            </w:r>
          </w:p>
        </w:tc>
      </w:tr>
      <w:tr w:rsidR="00490456" w:rsidRPr="004F3F67" w:rsidTr="005F14D2">
        <w:trPr>
          <w:trHeight w:val="1290"/>
        </w:trPr>
        <w:tc>
          <w:tcPr>
            <w:tcW w:w="1862" w:type="dxa"/>
            <w:hideMark/>
          </w:tcPr>
          <w:p w:rsidR="005416DB" w:rsidRDefault="00EA7471" w:rsidP="00EA7471">
            <w:pPr>
              <w:rPr>
                <w:rFonts w:ascii="Times New Roman" w:hAnsi="Times New Roman"/>
              </w:rPr>
            </w:pPr>
            <w:r w:rsidRPr="005F14D2">
              <w:rPr>
                <w:rFonts w:ascii="Times New Roman" w:hAnsi="Times New Roman"/>
              </w:rPr>
              <w:t>C0040/R0030</w:t>
            </w:r>
          </w:p>
          <w:p w:rsidR="00490456" w:rsidRPr="005F14D2" w:rsidRDefault="005416DB" w:rsidP="00EA7471">
            <w:pPr>
              <w:rPr>
                <w:rFonts w:ascii="Times New Roman" w:hAnsi="Times New Roman"/>
              </w:rPr>
            </w:pPr>
            <w:r>
              <w:rPr>
                <w:rFonts w:ascii="Times New Roman" w:hAnsi="Times New Roman"/>
              </w:rPr>
              <w:t>(</w:t>
            </w:r>
            <w:r w:rsidR="00490456" w:rsidRPr="005F14D2">
              <w:rPr>
                <w:rFonts w:ascii="Times New Roman" w:hAnsi="Times New Roman"/>
              </w:rPr>
              <w:t>E3</w:t>
            </w:r>
            <w:r>
              <w:rPr>
                <w:rFonts w:ascii="Times New Roman" w:hAnsi="Times New Roman"/>
              </w:rPr>
              <w:t>)</w:t>
            </w:r>
          </w:p>
        </w:tc>
        <w:tc>
          <w:tcPr>
            <w:tcW w:w="2641" w:type="dxa"/>
            <w:hideMark/>
          </w:tcPr>
          <w:p w:rsidR="00490456" w:rsidRPr="005F14D2" w:rsidRDefault="00490456" w:rsidP="004E091B">
            <w:pPr>
              <w:rPr>
                <w:rFonts w:ascii="Times New Roman" w:hAnsi="Times New Roman"/>
                <w:lang w:val="en-US"/>
              </w:rPr>
            </w:pPr>
            <w:r w:rsidRPr="005F14D2">
              <w:rPr>
                <w:rFonts w:ascii="Times New Roman" w:hAnsi="Times New Roman"/>
                <w:lang w:val="en-US"/>
              </w:rPr>
              <w:t xml:space="preserve">Income protection insurance and proportional reinsurance – </w:t>
            </w:r>
            <w:r w:rsidR="00F839A7">
              <w:rPr>
                <w:rFonts w:ascii="Times New Roman" w:hAnsi="Times New Roman"/>
                <w:lang w:val="en-US"/>
              </w:rPr>
              <w:t>N</w:t>
            </w:r>
            <w:r w:rsidR="00F839A7" w:rsidRPr="005F14D2">
              <w:rPr>
                <w:rFonts w:ascii="Times New Roman" w:hAnsi="Times New Roman"/>
                <w:lang w:val="en-US"/>
              </w:rPr>
              <w:t xml:space="preserve">et </w:t>
            </w:r>
            <w:r w:rsidR="00F839A7">
              <w:rPr>
                <w:rFonts w:ascii="Times New Roman" w:hAnsi="Times New Roman"/>
                <w:lang w:val="en-US"/>
              </w:rPr>
              <w:t xml:space="preserve">(of reinsurance) </w:t>
            </w:r>
            <w:r w:rsidRPr="005F14D2">
              <w:rPr>
                <w:rFonts w:ascii="Times New Roman" w:hAnsi="Times New Roman"/>
                <w:lang w:val="en-US"/>
              </w:rPr>
              <w:t xml:space="preserve">written premiums </w:t>
            </w:r>
            <w:r w:rsidR="00A16920">
              <w:rPr>
                <w:rFonts w:ascii="Times New Roman" w:hAnsi="Times New Roman"/>
                <w:lang w:val="en-US"/>
              </w:rPr>
              <w:t>in the last 12 months</w:t>
            </w:r>
            <w:r w:rsidR="00A16920" w:rsidRPr="004E091B">
              <w:rPr>
                <w:rFonts w:ascii="Times New Roman" w:hAnsi="Times New Roman"/>
                <w:lang w:val="en-US"/>
              </w:rPr>
              <w:t xml:space="preserve"> </w:t>
            </w:r>
            <w:r w:rsidRPr="005F14D2">
              <w:rPr>
                <w:rFonts w:ascii="Times New Roman" w:hAnsi="Times New Roman"/>
                <w:lang w:val="en-US"/>
              </w:rPr>
              <w:t>– non-life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income protections insurance </w:t>
            </w:r>
            <w:r w:rsidR="00EA7471" w:rsidRPr="005F14D2">
              <w:rPr>
                <w:rFonts w:ascii="Times New Roman" w:hAnsi="Times New Roman"/>
                <w:lang w:val="en-US"/>
              </w:rPr>
              <w:t xml:space="preserve">and proportional reinsurance </w:t>
            </w:r>
            <w:r w:rsidR="00490456" w:rsidRPr="005F14D2">
              <w:rPr>
                <w:rFonts w:ascii="Times New Roman" w:hAnsi="Times New Roman"/>
                <w:lang w:val="en-US"/>
              </w:rPr>
              <w:t>during the (rol</w:t>
            </w:r>
            <w:r w:rsidR="00490456" w:rsidRPr="005F14D2">
              <w:rPr>
                <w:rFonts w:ascii="Times New Roman" w:hAnsi="Times New Roman"/>
                <w:lang w:val="en-US"/>
              </w:rPr>
              <w:t>l</w:t>
            </w:r>
            <w:r w:rsidR="00490456" w:rsidRPr="005F14D2">
              <w:rPr>
                <w:rFonts w:ascii="Times New Roman" w:hAnsi="Times New Roman"/>
                <w:lang w:val="en-US"/>
              </w:rPr>
              <w:t>ing) last 12 months, after deduction of premiums for reinsurance contracts, with a floor equal to zero, relating to non-life activities</w:t>
            </w:r>
            <w:r w:rsidR="00B0436E" w:rsidRPr="005F14D2">
              <w:rPr>
                <w:rFonts w:ascii="Times New Roman" w:hAnsi="Times New Roman"/>
                <w:lang w:val="en-US"/>
              </w:rPr>
              <w:t>.</w:t>
            </w:r>
          </w:p>
        </w:tc>
      </w:tr>
      <w:tr w:rsidR="00490456" w:rsidRPr="004F3F67" w:rsidTr="005F14D2">
        <w:trPr>
          <w:trHeight w:val="1366"/>
        </w:trPr>
        <w:tc>
          <w:tcPr>
            <w:tcW w:w="1862" w:type="dxa"/>
            <w:hideMark/>
          </w:tcPr>
          <w:p w:rsidR="005416DB" w:rsidRDefault="00EA7471" w:rsidP="00EA7471">
            <w:pPr>
              <w:rPr>
                <w:rFonts w:ascii="Times New Roman" w:hAnsi="Times New Roman"/>
              </w:rPr>
            </w:pPr>
            <w:r w:rsidRPr="005F14D2">
              <w:rPr>
                <w:rFonts w:ascii="Times New Roman" w:hAnsi="Times New Roman"/>
              </w:rPr>
              <w:t>C0050/R0030</w:t>
            </w:r>
          </w:p>
          <w:p w:rsidR="00490456" w:rsidRPr="005F14D2" w:rsidRDefault="005416DB" w:rsidP="00EA7471">
            <w:pPr>
              <w:rPr>
                <w:rFonts w:ascii="Times New Roman" w:hAnsi="Times New Roman"/>
              </w:rPr>
            </w:pPr>
            <w:r>
              <w:rPr>
                <w:rFonts w:ascii="Times New Roman" w:hAnsi="Times New Roman"/>
              </w:rPr>
              <w:t>(</w:t>
            </w:r>
            <w:r w:rsidR="00490456" w:rsidRPr="005F14D2">
              <w:rPr>
                <w:rFonts w:ascii="Times New Roman" w:hAnsi="Times New Roman"/>
              </w:rPr>
              <w:t>F3</w:t>
            </w:r>
            <w:r>
              <w:rPr>
                <w:rFonts w:ascii="Times New Roman" w:hAnsi="Times New Roman"/>
              </w:rPr>
              <w:t>)</w:t>
            </w:r>
          </w:p>
        </w:tc>
        <w:tc>
          <w:tcPr>
            <w:tcW w:w="2641" w:type="dxa"/>
            <w:hideMark/>
          </w:tcPr>
          <w:p w:rsidR="00490456" w:rsidRPr="005F14D2" w:rsidRDefault="00490456" w:rsidP="004E091B">
            <w:pPr>
              <w:rPr>
                <w:rFonts w:ascii="Times New Roman" w:hAnsi="Times New Roman"/>
                <w:lang w:val="en-US"/>
              </w:rPr>
            </w:pPr>
            <w:r w:rsidRPr="005F14D2">
              <w:rPr>
                <w:rFonts w:ascii="Times New Roman" w:hAnsi="Times New Roman"/>
                <w:lang w:val="en-US"/>
              </w:rPr>
              <w:t xml:space="preserve">Income protection insurance and proportional reinsurance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reinsurance/ SPV) </w:t>
            </w:r>
            <w:r w:rsidRPr="005F14D2">
              <w:rPr>
                <w:rFonts w:ascii="Times New Roman" w:hAnsi="Times New Roman"/>
                <w:lang w:val="en-US"/>
              </w:rPr>
              <w:t xml:space="preserve"> best estimate </w:t>
            </w:r>
            <w:r w:rsidR="00762CC0" w:rsidRPr="005F14D2">
              <w:rPr>
                <w:rFonts w:ascii="Times New Roman" w:hAnsi="Times New Roman"/>
                <w:lang w:val="en-US"/>
              </w:rPr>
              <w:t>and TP calcula</w:t>
            </w:r>
            <w:r w:rsidR="00762CC0" w:rsidRPr="005F14D2">
              <w:rPr>
                <w:rFonts w:ascii="Times New Roman" w:hAnsi="Times New Roman"/>
                <w:lang w:val="en-US"/>
              </w:rPr>
              <w:t>t</w:t>
            </w:r>
            <w:r w:rsidR="00762CC0" w:rsidRPr="005F14D2">
              <w:rPr>
                <w:rFonts w:ascii="Times New Roman" w:hAnsi="Times New Roman"/>
                <w:lang w:val="en-US"/>
              </w:rPr>
              <w:t xml:space="preserve">ed as a whole </w:t>
            </w:r>
            <w:r w:rsidRPr="005F14D2">
              <w:rPr>
                <w:rFonts w:ascii="Times New Roman" w:hAnsi="Times New Roman"/>
                <w:lang w:val="en-US"/>
              </w:rPr>
              <w:t>–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income protection insurance</w:t>
            </w:r>
            <w:r w:rsidR="00EA7471" w:rsidRPr="005F14D2">
              <w:rPr>
                <w:rFonts w:ascii="Times New Roman" w:hAnsi="Times New Roman"/>
                <w:lang w:val="en-US"/>
              </w:rPr>
              <w:t xml:space="preserve"> and proportional reinsurance</w:t>
            </w:r>
            <w:r w:rsidR="00490456" w:rsidRPr="005F14D2">
              <w:rPr>
                <w:rFonts w:ascii="Times New Roman" w:hAnsi="Times New Roman"/>
                <w:lang w:val="en-US"/>
              </w:rPr>
              <w:t>, without risk margin after deduction of the amounts recoverable from reinsurance contracts and SPVs, with a floor equal to zero, relating to life activities</w:t>
            </w:r>
            <w:r w:rsidR="00B0436E" w:rsidRPr="005F14D2">
              <w:rPr>
                <w:rFonts w:ascii="Times New Roman" w:hAnsi="Times New Roman"/>
                <w:lang w:val="en-US"/>
              </w:rPr>
              <w:t>.</w:t>
            </w:r>
          </w:p>
        </w:tc>
      </w:tr>
      <w:tr w:rsidR="00490456" w:rsidRPr="004F3F67" w:rsidTr="005F14D2">
        <w:trPr>
          <w:trHeight w:val="1275"/>
        </w:trPr>
        <w:tc>
          <w:tcPr>
            <w:tcW w:w="1862" w:type="dxa"/>
            <w:hideMark/>
          </w:tcPr>
          <w:p w:rsidR="005416DB" w:rsidRDefault="00EA7471" w:rsidP="00EA7471">
            <w:pPr>
              <w:rPr>
                <w:rFonts w:ascii="Times New Roman" w:hAnsi="Times New Roman"/>
              </w:rPr>
            </w:pPr>
            <w:r w:rsidRPr="005F14D2">
              <w:rPr>
                <w:rFonts w:ascii="Times New Roman" w:hAnsi="Times New Roman"/>
              </w:rPr>
              <w:t>C0060/R0030</w:t>
            </w:r>
          </w:p>
          <w:p w:rsidR="00490456" w:rsidRPr="005F14D2" w:rsidRDefault="005416DB" w:rsidP="00EA7471">
            <w:pPr>
              <w:rPr>
                <w:rFonts w:ascii="Times New Roman" w:hAnsi="Times New Roman"/>
              </w:rPr>
            </w:pPr>
            <w:r>
              <w:rPr>
                <w:rFonts w:ascii="Times New Roman" w:hAnsi="Times New Roman"/>
              </w:rPr>
              <w:t>(</w:t>
            </w:r>
            <w:r w:rsidR="00490456" w:rsidRPr="005F14D2">
              <w:rPr>
                <w:rFonts w:ascii="Times New Roman" w:hAnsi="Times New Roman"/>
              </w:rPr>
              <w:t>G3</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Income protection insurance and proportional reinsurance – </w:t>
            </w:r>
            <w:r w:rsidR="00764689">
              <w:rPr>
                <w:rFonts w:ascii="Times New Roman" w:hAnsi="Times New Roman"/>
                <w:lang w:val="en-US"/>
              </w:rPr>
              <w:t>N</w:t>
            </w:r>
            <w:r w:rsidRPr="005F14D2">
              <w:rPr>
                <w:rFonts w:ascii="Times New Roman" w:hAnsi="Times New Roman"/>
                <w:lang w:val="en-US"/>
              </w:rPr>
              <w:t xml:space="preserve">et </w:t>
            </w:r>
            <w:r w:rsidR="00F839A7">
              <w:rPr>
                <w:rFonts w:ascii="Times New Roman" w:hAnsi="Times New Roman"/>
                <w:lang w:val="en-US"/>
              </w:rPr>
              <w:t xml:space="preserve">(of reinsurance) </w:t>
            </w:r>
            <w:r w:rsidRPr="005F14D2">
              <w:rPr>
                <w:rFonts w:ascii="Times New Roman" w:hAnsi="Times New Roman"/>
                <w:lang w:val="en-US"/>
              </w:rPr>
              <w:t xml:space="preserve">written premiums </w:t>
            </w:r>
            <w:r w:rsidR="00A16920">
              <w:rPr>
                <w:rFonts w:ascii="Times New Roman" w:hAnsi="Times New Roman"/>
                <w:lang w:val="en-US"/>
              </w:rPr>
              <w:t>in the last 12 months</w:t>
            </w:r>
            <w:r w:rsidR="00A16920" w:rsidRPr="004E091B">
              <w:rPr>
                <w:rFonts w:ascii="Times New Roman" w:hAnsi="Times New Roman"/>
                <w:lang w:val="en-US"/>
              </w:rPr>
              <w:t xml:space="preserve"> </w:t>
            </w:r>
            <w:r w:rsidRPr="005F14D2">
              <w:rPr>
                <w:rFonts w:ascii="Times New Roman" w:hAnsi="Times New Roman"/>
                <w:lang w:val="en-US"/>
              </w:rPr>
              <w:t>–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income protections insurance </w:t>
            </w:r>
            <w:r w:rsidR="00EA7471" w:rsidRPr="005F14D2">
              <w:rPr>
                <w:rFonts w:ascii="Times New Roman" w:hAnsi="Times New Roman"/>
                <w:lang w:val="en-US"/>
              </w:rPr>
              <w:t xml:space="preserve">and proportional reinsurance </w:t>
            </w:r>
            <w:r w:rsidR="00490456" w:rsidRPr="005F14D2">
              <w:rPr>
                <w:rFonts w:ascii="Times New Roman" w:hAnsi="Times New Roman"/>
                <w:lang w:val="en-US"/>
              </w:rPr>
              <w:t>during the (rol</w:t>
            </w:r>
            <w:r w:rsidR="00490456" w:rsidRPr="005F14D2">
              <w:rPr>
                <w:rFonts w:ascii="Times New Roman" w:hAnsi="Times New Roman"/>
                <w:lang w:val="en-US"/>
              </w:rPr>
              <w:t>l</w:t>
            </w:r>
            <w:r w:rsidR="00490456" w:rsidRPr="005F14D2">
              <w:rPr>
                <w:rFonts w:ascii="Times New Roman" w:hAnsi="Times New Roman"/>
                <w:lang w:val="en-US"/>
              </w:rPr>
              <w:t>ing) last 12 months, after deduction of premiums for reinsurance contracts, with a floor equal to zero, relating to life activities</w:t>
            </w:r>
            <w:r w:rsidR="00B0436E" w:rsidRPr="005F14D2">
              <w:rPr>
                <w:rFonts w:ascii="Times New Roman" w:hAnsi="Times New Roman"/>
                <w:lang w:val="en-US"/>
              </w:rPr>
              <w:t>.</w:t>
            </w:r>
          </w:p>
        </w:tc>
      </w:tr>
      <w:tr w:rsidR="00490456" w:rsidRPr="004F3F67" w:rsidTr="005F14D2">
        <w:trPr>
          <w:trHeight w:val="1659"/>
        </w:trPr>
        <w:tc>
          <w:tcPr>
            <w:tcW w:w="1862" w:type="dxa"/>
            <w:hideMark/>
          </w:tcPr>
          <w:p w:rsidR="005416DB" w:rsidRDefault="00EA7471" w:rsidP="00EA7471">
            <w:pPr>
              <w:rPr>
                <w:rFonts w:ascii="Times New Roman" w:hAnsi="Times New Roman"/>
              </w:rPr>
            </w:pPr>
            <w:r w:rsidRPr="005F14D2">
              <w:rPr>
                <w:rFonts w:ascii="Times New Roman" w:hAnsi="Times New Roman"/>
              </w:rPr>
              <w:t>C0030/R0040</w:t>
            </w:r>
          </w:p>
          <w:p w:rsidR="00490456" w:rsidRPr="005F14D2" w:rsidRDefault="005416DB" w:rsidP="00EA7471">
            <w:pPr>
              <w:rPr>
                <w:rFonts w:ascii="Times New Roman" w:hAnsi="Times New Roman"/>
              </w:rPr>
            </w:pPr>
            <w:r>
              <w:rPr>
                <w:rFonts w:ascii="Times New Roman" w:hAnsi="Times New Roman"/>
              </w:rPr>
              <w:t>(</w:t>
            </w:r>
            <w:r w:rsidR="00490456" w:rsidRPr="005F14D2">
              <w:rPr>
                <w:rFonts w:ascii="Times New Roman" w:hAnsi="Times New Roman"/>
              </w:rPr>
              <w:t>D4</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Workers’ compensation insu</w:t>
            </w:r>
            <w:r w:rsidRPr="005F14D2">
              <w:rPr>
                <w:rFonts w:ascii="Times New Roman" w:hAnsi="Times New Roman"/>
                <w:lang w:val="en-US"/>
              </w:rPr>
              <w:t>r</w:t>
            </w:r>
            <w:r w:rsidRPr="005F14D2">
              <w:rPr>
                <w:rFonts w:ascii="Times New Roman" w:hAnsi="Times New Roman"/>
                <w:lang w:val="en-US"/>
              </w:rPr>
              <w:t>ance and proportional rei</w:t>
            </w:r>
            <w:r w:rsidRPr="005F14D2">
              <w:rPr>
                <w:rFonts w:ascii="Times New Roman" w:hAnsi="Times New Roman"/>
                <w:lang w:val="en-US"/>
              </w:rPr>
              <w:t>n</w:t>
            </w:r>
            <w:r w:rsidRPr="005F14D2">
              <w:rPr>
                <w:rFonts w:ascii="Times New Roman" w:hAnsi="Times New Roman"/>
                <w:lang w:val="en-US"/>
              </w:rPr>
              <w:t xml:space="preserve">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reinsurance/ SPV)</w:t>
            </w:r>
            <w:r w:rsidRPr="005F14D2">
              <w:rPr>
                <w:rFonts w:ascii="Times New Roman" w:hAnsi="Times New Roman"/>
                <w:lang w:val="en-US"/>
              </w:rPr>
              <w:t xml:space="preserve"> best estimate </w:t>
            </w:r>
            <w:r w:rsidR="00762CC0" w:rsidRPr="005F14D2">
              <w:rPr>
                <w:rFonts w:ascii="Times New Roman" w:hAnsi="Times New Roman"/>
                <w:lang w:val="en-US"/>
              </w:rPr>
              <w:t xml:space="preserve">and TP calculated as a whole </w:t>
            </w:r>
            <w:r w:rsidRPr="005F14D2">
              <w:rPr>
                <w:rFonts w:ascii="Times New Roman" w:hAnsi="Times New Roman"/>
                <w:lang w:val="en-US"/>
              </w:rPr>
              <w:t>– non-life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workers’ compe</w:t>
            </w:r>
            <w:r w:rsidR="00490456" w:rsidRPr="005F14D2">
              <w:rPr>
                <w:rFonts w:ascii="Times New Roman" w:hAnsi="Times New Roman"/>
                <w:lang w:val="en-US"/>
              </w:rPr>
              <w:t>n</w:t>
            </w:r>
            <w:r w:rsidR="00490456" w:rsidRPr="005F14D2">
              <w:rPr>
                <w:rFonts w:ascii="Times New Roman" w:hAnsi="Times New Roman"/>
                <w:lang w:val="en-US"/>
              </w:rPr>
              <w:t>sation insurance</w:t>
            </w:r>
            <w:r w:rsidR="00EA7471" w:rsidRPr="005F14D2">
              <w:rPr>
                <w:rFonts w:ascii="Times New Roman" w:hAnsi="Times New Roman"/>
                <w:lang w:val="en-US"/>
              </w:rPr>
              <w:t xml:space="preserve"> and proportional reinsurance</w:t>
            </w:r>
            <w:r w:rsidR="00490456" w:rsidRPr="005F14D2">
              <w:rPr>
                <w:rFonts w:ascii="Times New Roman" w:hAnsi="Times New Roman"/>
                <w:lang w:val="en-US"/>
              </w:rPr>
              <w:t>, without risk margin after deduction of the amounts recoverable from reinsurance contracts and SPVs, with a floor equal to zero, relating to non-life activities</w:t>
            </w:r>
            <w:r w:rsidR="00B0436E" w:rsidRPr="005F14D2">
              <w:rPr>
                <w:rFonts w:ascii="Times New Roman" w:hAnsi="Times New Roman"/>
                <w:lang w:val="en-US"/>
              </w:rPr>
              <w:t>.</w:t>
            </w:r>
            <w:r w:rsidR="00490456" w:rsidRPr="005F14D2">
              <w:rPr>
                <w:rFonts w:ascii="Times New Roman" w:hAnsi="Times New Roman"/>
                <w:lang w:val="en-US"/>
              </w:rPr>
              <w:br/>
            </w:r>
          </w:p>
        </w:tc>
      </w:tr>
      <w:tr w:rsidR="00490456" w:rsidRPr="004F3F67" w:rsidTr="005F14D2">
        <w:trPr>
          <w:trHeight w:val="1245"/>
        </w:trPr>
        <w:tc>
          <w:tcPr>
            <w:tcW w:w="1862" w:type="dxa"/>
            <w:hideMark/>
          </w:tcPr>
          <w:p w:rsidR="005416DB" w:rsidRDefault="00903B01" w:rsidP="00903B01">
            <w:pPr>
              <w:rPr>
                <w:rFonts w:ascii="Times New Roman" w:hAnsi="Times New Roman"/>
              </w:rPr>
            </w:pPr>
            <w:r w:rsidRPr="005F14D2">
              <w:rPr>
                <w:rFonts w:ascii="Times New Roman" w:hAnsi="Times New Roman"/>
              </w:rPr>
              <w:t>C0040/R0040</w:t>
            </w:r>
          </w:p>
          <w:p w:rsidR="00490456" w:rsidRPr="005F14D2" w:rsidRDefault="005416DB" w:rsidP="00903B01">
            <w:pPr>
              <w:rPr>
                <w:rFonts w:ascii="Times New Roman" w:hAnsi="Times New Roman"/>
              </w:rPr>
            </w:pPr>
            <w:r>
              <w:rPr>
                <w:rFonts w:ascii="Times New Roman" w:hAnsi="Times New Roman"/>
              </w:rPr>
              <w:t>(</w:t>
            </w:r>
            <w:r w:rsidR="00490456" w:rsidRPr="005F14D2">
              <w:rPr>
                <w:rFonts w:ascii="Times New Roman" w:hAnsi="Times New Roman"/>
              </w:rPr>
              <w:t>E4</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Workers’ compensation insu</w:t>
            </w:r>
            <w:r w:rsidRPr="005F14D2">
              <w:rPr>
                <w:rFonts w:ascii="Times New Roman" w:hAnsi="Times New Roman"/>
                <w:lang w:val="en-US"/>
              </w:rPr>
              <w:t>r</w:t>
            </w:r>
            <w:r w:rsidRPr="005F14D2">
              <w:rPr>
                <w:rFonts w:ascii="Times New Roman" w:hAnsi="Times New Roman"/>
                <w:lang w:val="en-US"/>
              </w:rPr>
              <w:t xml:space="preserve">ance </w:t>
            </w:r>
            <w:r w:rsidR="00EA7428" w:rsidRPr="005F14D2">
              <w:rPr>
                <w:rFonts w:ascii="Times New Roman" w:hAnsi="Times New Roman"/>
                <w:lang w:val="en-US"/>
              </w:rPr>
              <w:t xml:space="preserve">and proportional </w:t>
            </w:r>
            <w:r w:rsidR="00EA7471" w:rsidRPr="005F14D2">
              <w:rPr>
                <w:rFonts w:ascii="Times New Roman" w:hAnsi="Times New Roman"/>
                <w:lang w:val="en-US"/>
              </w:rPr>
              <w:t>rei</w:t>
            </w:r>
            <w:r w:rsidR="00EA7471" w:rsidRPr="005F14D2">
              <w:rPr>
                <w:rFonts w:ascii="Times New Roman" w:hAnsi="Times New Roman"/>
                <w:lang w:val="en-US"/>
              </w:rPr>
              <w:t>n</w:t>
            </w:r>
            <w:r w:rsidR="00EA7471" w:rsidRPr="005F14D2">
              <w:rPr>
                <w:rFonts w:ascii="Times New Roman" w:hAnsi="Times New Roman"/>
                <w:lang w:val="en-US"/>
              </w:rPr>
              <w:t>surance</w:t>
            </w:r>
            <w:r w:rsidRPr="005F14D2">
              <w:rPr>
                <w:rFonts w:ascii="Times New Roman" w:hAnsi="Times New Roman"/>
                <w:lang w:val="en-US"/>
              </w:rPr>
              <w:t xml:space="preserve">– </w:t>
            </w:r>
            <w:r w:rsidR="00F839A7">
              <w:rPr>
                <w:rFonts w:ascii="Times New Roman" w:hAnsi="Times New Roman"/>
                <w:lang w:val="en-US"/>
              </w:rPr>
              <w:t>N</w:t>
            </w:r>
            <w:r w:rsidRPr="005F14D2">
              <w:rPr>
                <w:rFonts w:ascii="Times New Roman" w:hAnsi="Times New Roman"/>
                <w:lang w:val="en-US"/>
              </w:rPr>
              <w:t xml:space="preserve">et </w:t>
            </w:r>
            <w:r w:rsidR="00F839A7">
              <w:rPr>
                <w:rFonts w:ascii="Times New Roman" w:hAnsi="Times New Roman"/>
                <w:lang w:val="en-US"/>
              </w:rPr>
              <w:t xml:space="preserve">(of reinsurance) </w:t>
            </w:r>
            <w:r w:rsidRPr="005F14D2">
              <w:rPr>
                <w:rFonts w:ascii="Times New Roman" w:hAnsi="Times New Roman"/>
                <w:lang w:val="en-US"/>
              </w:rPr>
              <w:t>written premiums</w:t>
            </w:r>
            <w:r w:rsidR="00A16920">
              <w:rPr>
                <w:rFonts w:ascii="Times New Roman" w:hAnsi="Times New Roman"/>
                <w:lang w:val="en-US"/>
              </w:rPr>
              <w:t xml:space="preserve"> in the last 12 months</w:t>
            </w:r>
            <w:r w:rsidRPr="005F14D2">
              <w:rPr>
                <w:rFonts w:ascii="Times New Roman" w:hAnsi="Times New Roman"/>
                <w:lang w:val="en-US"/>
              </w:rPr>
              <w:t xml:space="preserve"> – non-life activ</w:t>
            </w:r>
            <w:r w:rsidRPr="005F14D2">
              <w:rPr>
                <w:rFonts w:ascii="Times New Roman" w:hAnsi="Times New Roman"/>
                <w:lang w:val="en-US"/>
              </w:rPr>
              <w:t>i</w:t>
            </w:r>
            <w:r w:rsidRPr="005F14D2">
              <w:rPr>
                <w:rFonts w:ascii="Times New Roman" w:hAnsi="Times New Roman"/>
                <w:lang w:val="en-US"/>
              </w:rPr>
              <w:t>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workers’ compens</w:t>
            </w:r>
            <w:r w:rsidR="00490456" w:rsidRPr="005F14D2">
              <w:rPr>
                <w:rFonts w:ascii="Times New Roman" w:hAnsi="Times New Roman"/>
                <w:lang w:val="en-US"/>
              </w:rPr>
              <w:t>a</w:t>
            </w:r>
            <w:r w:rsidR="00490456" w:rsidRPr="005F14D2">
              <w:rPr>
                <w:rFonts w:ascii="Times New Roman" w:hAnsi="Times New Roman"/>
                <w:lang w:val="en-US"/>
              </w:rPr>
              <w:t xml:space="preserve">tions insurance </w:t>
            </w:r>
            <w:r w:rsidR="00EA7471" w:rsidRPr="005F14D2">
              <w:rPr>
                <w:rFonts w:ascii="Times New Roman" w:hAnsi="Times New Roman"/>
                <w:lang w:val="en-US"/>
              </w:rPr>
              <w:t xml:space="preserve">and proportional reinsurance </w:t>
            </w:r>
            <w:r w:rsidR="00490456" w:rsidRPr="005F14D2">
              <w:rPr>
                <w:rFonts w:ascii="Times New Roman" w:hAnsi="Times New Roman"/>
                <w:lang w:val="en-US"/>
              </w:rPr>
              <w:t>during the (rolling) last 12 months, after deduction of premiums for reinsurance contracts, with a floor equal to zero, relating to non-life activities</w:t>
            </w:r>
            <w:r w:rsidR="00B0436E" w:rsidRPr="005F14D2">
              <w:rPr>
                <w:rFonts w:ascii="Times New Roman" w:hAnsi="Times New Roman"/>
                <w:lang w:val="en-US"/>
              </w:rPr>
              <w:t>.</w:t>
            </w:r>
          </w:p>
        </w:tc>
      </w:tr>
      <w:tr w:rsidR="00490456" w:rsidRPr="004F3F67" w:rsidTr="005F14D2">
        <w:trPr>
          <w:trHeight w:val="1677"/>
        </w:trPr>
        <w:tc>
          <w:tcPr>
            <w:tcW w:w="1862" w:type="dxa"/>
            <w:hideMark/>
          </w:tcPr>
          <w:p w:rsidR="005416DB" w:rsidRDefault="00903B01" w:rsidP="00903B01">
            <w:pPr>
              <w:rPr>
                <w:rFonts w:ascii="Times New Roman" w:hAnsi="Times New Roman"/>
              </w:rPr>
            </w:pPr>
            <w:r w:rsidRPr="005F14D2">
              <w:rPr>
                <w:rFonts w:ascii="Times New Roman" w:hAnsi="Times New Roman"/>
              </w:rPr>
              <w:t>C0050/R0040</w:t>
            </w:r>
          </w:p>
          <w:p w:rsidR="00490456" w:rsidRPr="005F14D2" w:rsidRDefault="005416DB" w:rsidP="00903B01">
            <w:pPr>
              <w:rPr>
                <w:rFonts w:ascii="Times New Roman" w:hAnsi="Times New Roman"/>
              </w:rPr>
            </w:pPr>
            <w:r>
              <w:rPr>
                <w:rFonts w:ascii="Times New Roman" w:hAnsi="Times New Roman"/>
              </w:rPr>
              <w:t>(</w:t>
            </w:r>
            <w:r w:rsidR="00490456" w:rsidRPr="005F14D2">
              <w:rPr>
                <w:rFonts w:ascii="Times New Roman" w:hAnsi="Times New Roman"/>
              </w:rPr>
              <w:t>F4</w:t>
            </w:r>
            <w:r>
              <w:rPr>
                <w:rFonts w:ascii="Times New Roman" w:hAnsi="Times New Roman"/>
              </w:rPr>
              <w:t>)</w:t>
            </w:r>
          </w:p>
        </w:tc>
        <w:tc>
          <w:tcPr>
            <w:tcW w:w="2641" w:type="dxa"/>
            <w:hideMark/>
          </w:tcPr>
          <w:p w:rsidR="00490456" w:rsidRPr="005F14D2" w:rsidRDefault="00490456" w:rsidP="004E091B">
            <w:pPr>
              <w:rPr>
                <w:rFonts w:ascii="Times New Roman" w:hAnsi="Times New Roman"/>
                <w:lang w:val="en-US"/>
              </w:rPr>
            </w:pPr>
            <w:r w:rsidRPr="005F14D2">
              <w:rPr>
                <w:rFonts w:ascii="Times New Roman" w:hAnsi="Times New Roman"/>
                <w:lang w:val="en-US"/>
              </w:rPr>
              <w:t>Workers’ compensation insu</w:t>
            </w:r>
            <w:r w:rsidRPr="005F14D2">
              <w:rPr>
                <w:rFonts w:ascii="Times New Roman" w:hAnsi="Times New Roman"/>
                <w:lang w:val="en-US"/>
              </w:rPr>
              <w:t>r</w:t>
            </w:r>
            <w:r w:rsidRPr="005F14D2">
              <w:rPr>
                <w:rFonts w:ascii="Times New Roman" w:hAnsi="Times New Roman"/>
                <w:lang w:val="en-US"/>
              </w:rPr>
              <w:t>ance and proportional rei</w:t>
            </w:r>
            <w:r w:rsidRPr="005F14D2">
              <w:rPr>
                <w:rFonts w:ascii="Times New Roman" w:hAnsi="Times New Roman"/>
                <w:lang w:val="en-US"/>
              </w:rPr>
              <w:t>n</w:t>
            </w:r>
            <w:r w:rsidRPr="005F14D2">
              <w:rPr>
                <w:rFonts w:ascii="Times New Roman" w:hAnsi="Times New Roman"/>
                <w:lang w:val="en-US"/>
              </w:rPr>
              <w:t xml:space="preserve">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reinsurance/ SPV)</w:t>
            </w:r>
            <w:r w:rsidRPr="005F14D2">
              <w:rPr>
                <w:rFonts w:ascii="Times New Roman" w:hAnsi="Times New Roman"/>
                <w:lang w:val="en-US"/>
              </w:rPr>
              <w:t xml:space="preserve"> best estimate </w:t>
            </w:r>
            <w:r w:rsidR="00762CC0" w:rsidRPr="005F14D2">
              <w:rPr>
                <w:rFonts w:ascii="Times New Roman" w:hAnsi="Times New Roman"/>
                <w:lang w:val="en-US"/>
              </w:rPr>
              <w:t xml:space="preserve">and TP calculated as a whole </w:t>
            </w:r>
            <w:r w:rsidRPr="005F14D2">
              <w:rPr>
                <w:rFonts w:ascii="Times New Roman" w:hAnsi="Times New Roman"/>
                <w:lang w:val="en-US"/>
              </w:rPr>
              <w:t>–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workers’ compe</w:t>
            </w:r>
            <w:r w:rsidR="00490456" w:rsidRPr="005F14D2">
              <w:rPr>
                <w:rFonts w:ascii="Times New Roman" w:hAnsi="Times New Roman"/>
                <w:lang w:val="en-US"/>
              </w:rPr>
              <w:t>n</w:t>
            </w:r>
            <w:r w:rsidR="00490456" w:rsidRPr="005F14D2">
              <w:rPr>
                <w:rFonts w:ascii="Times New Roman" w:hAnsi="Times New Roman"/>
                <w:lang w:val="en-US"/>
              </w:rPr>
              <w:t>sation insurance</w:t>
            </w:r>
            <w:r w:rsidR="00903B01" w:rsidRPr="005F14D2">
              <w:rPr>
                <w:rFonts w:ascii="Times New Roman" w:hAnsi="Times New Roman"/>
                <w:lang w:val="en-US"/>
              </w:rPr>
              <w:t xml:space="preserve"> and proportional reinsurance</w:t>
            </w:r>
            <w:r w:rsidR="00490456" w:rsidRPr="005F14D2">
              <w:rPr>
                <w:rFonts w:ascii="Times New Roman" w:hAnsi="Times New Roman"/>
                <w:lang w:val="en-US"/>
              </w:rPr>
              <w:t>, without risk margin after deduction of the amounts recoverable from reinsurance contracts and SPVs, with a floor equal to zero, relating to life activities</w:t>
            </w:r>
            <w:r w:rsidR="00B0436E" w:rsidRPr="005F14D2">
              <w:rPr>
                <w:rFonts w:ascii="Times New Roman" w:hAnsi="Times New Roman"/>
                <w:lang w:val="en-US"/>
              </w:rPr>
              <w:t>.</w:t>
            </w:r>
            <w:r w:rsidR="00490456" w:rsidRPr="005F14D2">
              <w:rPr>
                <w:rFonts w:ascii="Times New Roman" w:hAnsi="Times New Roman"/>
                <w:lang w:val="en-US"/>
              </w:rPr>
              <w:br/>
            </w:r>
          </w:p>
        </w:tc>
      </w:tr>
      <w:tr w:rsidR="00490456" w:rsidRPr="004F3F67" w:rsidTr="005F14D2">
        <w:trPr>
          <w:trHeight w:val="1245"/>
        </w:trPr>
        <w:tc>
          <w:tcPr>
            <w:tcW w:w="1862" w:type="dxa"/>
            <w:hideMark/>
          </w:tcPr>
          <w:p w:rsidR="005416DB" w:rsidRDefault="00903B01" w:rsidP="00903B01">
            <w:pPr>
              <w:rPr>
                <w:rFonts w:ascii="Times New Roman" w:hAnsi="Times New Roman"/>
                <w:lang w:val="en-US"/>
              </w:rPr>
            </w:pPr>
            <w:r w:rsidRPr="005F14D2">
              <w:rPr>
                <w:rFonts w:ascii="Times New Roman" w:hAnsi="Times New Roman"/>
                <w:lang w:val="en-US"/>
              </w:rPr>
              <w:lastRenderedPageBreak/>
              <w:t>C0060/R0040</w:t>
            </w:r>
          </w:p>
          <w:p w:rsidR="00490456" w:rsidRPr="005F14D2" w:rsidRDefault="005416DB" w:rsidP="00903B01">
            <w:pPr>
              <w:rPr>
                <w:rFonts w:ascii="Times New Roman" w:hAnsi="Times New Roman"/>
              </w:rPr>
            </w:pPr>
            <w:r>
              <w:rPr>
                <w:rFonts w:ascii="Times New Roman" w:hAnsi="Times New Roman"/>
                <w:lang w:val="en-US"/>
              </w:rPr>
              <w:t>(</w:t>
            </w:r>
            <w:r w:rsidR="00490456" w:rsidRPr="005F14D2">
              <w:rPr>
                <w:rFonts w:ascii="Times New Roman" w:hAnsi="Times New Roman"/>
              </w:rPr>
              <w:t>G4</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Workers’ compensation insu</w:t>
            </w:r>
            <w:r w:rsidRPr="005F14D2">
              <w:rPr>
                <w:rFonts w:ascii="Times New Roman" w:hAnsi="Times New Roman"/>
                <w:lang w:val="en-US"/>
              </w:rPr>
              <w:t>r</w:t>
            </w:r>
            <w:r w:rsidRPr="005F14D2">
              <w:rPr>
                <w:rFonts w:ascii="Times New Roman" w:hAnsi="Times New Roman"/>
                <w:lang w:val="en-US"/>
              </w:rPr>
              <w:t>ance and proportional rei</w:t>
            </w:r>
            <w:r w:rsidRPr="005F14D2">
              <w:rPr>
                <w:rFonts w:ascii="Times New Roman" w:hAnsi="Times New Roman"/>
                <w:lang w:val="en-US"/>
              </w:rPr>
              <w:t>n</w:t>
            </w:r>
            <w:r w:rsidRPr="005F14D2">
              <w:rPr>
                <w:rFonts w:ascii="Times New Roman" w:hAnsi="Times New Roman"/>
                <w:lang w:val="en-US"/>
              </w:rPr>
              <w:t xml:space="preserve">surance – </w:t>
            </w:r>
            <w:r w:rsidR="00F839A7">
              <w:rPr>
                <w:rFonts w:ascii="Times New Roman" w:hAnsi="Times New Roman"/>
                <w:lang w:val="en-US"/>
              </w:rPr>
              <w:t>N</w:t>
            </w:r>
            <w:r w:rsidRPr="005F14D2">
              <w:rPr>
                <w:rFonts w:ascii="Times New Roman" w:hAnsi="Times New Roman"/>
                <w:lang w:val="en-US"/>
              </w:rPr>
              <w:t>et</w:t>
            </w:r>
            <w:r w:rsidR="00F839A7">
              <w:rPr>
                <w:rFonts w:ascii="Times New Roman" w:hAnsi="Times New Roman"/>
                <w:lang w:val="en-US"/>
              </w:rPr>
              <w:t xml:space="preserve"> (of reinsurance)</w:t>
            </w:r>
            <w:r w:rsidRPr="005F14D2">
              <w:rPr>
                <w:rFonts w:ascii="Times New Roman" w:hAnsi="Times New Roman"/>
                <w:lang w:val="en-US"/>
              </w:rPr>
              <w:t xml:space="preserve"> written premiums</w:t>
            </w:r>
            <w:r w:rsidR="00A16920">
              <w:rPr>
                <w:rFonts w:ascii="Times New Roman" w:hAnsi="Times New Roman"/>
                <w:lang w:val="en-US"/>
              </w:rPr>
              <w:t xml:space="preserve"> in the last 12 months</w:t>
            </w:r>
            <w:r w:rsidRPr="005F14D2">
              <w:rPr>
                <w:rFonts w:ascii="Times New Roman" w:hAnsi="Times New Roman"/>
                <w:lang w:val="en-US"/>
              </w:rPr>
              <w:t xml:space="preserve"> –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workers’ compens</w:t>
            </w:r>
            <w:r w:rsidR="00490456" w:rsidRPr="005F14D2">
              <w:rPr>
                <w:rFonts w:ascii="Times New Roman" w:hAnsi="Times New Roman"/>
                <w:lang w:val="en-US"/>
              </w:rPr>
              <w:t>a</w:t>
            </w:r>
            <w:r w:rsidR="00490456" w:rsidRPr="005F14D2">
              <w:rPr>
                <w:rFonts w:ascii="Times New Roman" w:hAnsi="Times New Roman"/>
                <w:lang w:val="en-US"/>
              </w:rPr>
              <w:t xml:space="preserve">tions insurance </w:t>
            </w:r>
            <w:r w:rsidR="00903B01" w:rsidRPr="005F14D2">
              <w:rPr>
                <w:rFonts w:ascii="Times New Roman" w:hAnsi="Times New Roman"/>
                <w:lang w:val="en-US"/>
              </w:rPr>
              <w:t xml:space="preserve">and proportional reinsurance </w:t>
            </w:r>
            <w:r w:rsidR="00490456" w:rsidRPr="005F14D2">
              <w:rPr>
                <w:rFonts w:ascii="Times New Roman" w:hAnsi="Times New Roman"/>
                <w:lang w:val="en-US"/>
              </w:rPr>
              <w:t>during the (rolling) last 12 months, after deduction of premiums for reinsurance contracts, with a floor equal to zero , rela</w:t>
            </w:r>
            <w:r w:rsidR="00490456" w:rsidRPr="005F14D2">
              <w:rPr>
                <w:rFonts w:ascii="Times New Roman" w:hAnsi="Times New Roman"/>
                <w:lang w:val="en-US"/>
              </w:rPr>
              <w:t>t</w:t>
            </w:r>
            <w:r w:rsidR="00490456" w:rsidRPr="005F14D2">
              <w:rPr>
                <w:rFonts w:ascii="Times New Roman" w:hAnsi="Times New Roman"/>
                <w:lang w:val="en-US"/>
              </w:rPr>
              <w:t>ing to life activities</w:t>
            </w:r>
            <w:r w:rsidR="00B0436E" w:rsidRPr="005F14D2">
              <w:rPr>
                <w:rFonts w:ascii="Times New Roman" w:hAnsi="Times New Roman"/>
                <w:lang w:val="en-US"/>
              </w:rPr>
              <w:t>.</w:t>
            </w:r>
          </w:p>
        </w:tc>
      </w:tr>
      <w:tr w:rsidR="00490456" w:rsidRPr="004F3F67" w:rsidTr="005F14D2">
        <w:trPr>
          <w:trHeight w:val="1947"/>
        </w:trPr>
        <w:tc>
          <w:tcPr>
            <w:tcW w:w="1862" w:type="dxa"/>
            <w:hideMark/>
          </w:tcPr>
          <w:p w:rsidR="005416DB" w:rsidRDefault="00903B01" w:rsidP="00903B01">
            <w:pPr>
              <w:rPr>
                <w:rFonts w:ascii="Times New Roman" w:hAnsi="Times New Roman"/>
              </w:rPr>
            </w:pPr>
            <w:r w:rsidRPr="005F14D2">
              <w:rPr>
                <w:rFonts w:ascii="Times New Roman" w:hAnsi="Times New Roman"/>
              </w:rPr>
              <w:t>C0030/R0050</w:t>
            </w:r>
          </w:p>
          <w:p w:rsidR="00490456" w:rsidRPr="005F14D2" w:rsidRDefault="005416DB" w:rsidP="00903B01">
            <w:pPr>
              <w:rPr>
                <w:rFonts w:ascii="Times New Roman" w:hAnsi="Times New Roman"/>
              </w:rPr>
            </w:pPr>
            <w:r>
              <w:rPr>
                <w:rFonts w:ascii="Times New Roman" w:hAnsi="Times New Roman"/>
              </w:rPr>
              <w:t>(</w:t>
            </w:r>
            <w:r w:rsidR="00490456" w:rsidRPr="005F14D2">
              <w:rPr>
                <w:rFonts w:ascii="Times New Roman" w:hAnsi="Times New Roman"/>
              </w:rPr>
              <w:t>D5</w:t>
            </w:r>
            <w:r>
              <w:rPr>
                <w:rFonts w:ascii="Times New Roman" w:hAnsi="Times New Roman"/>
              </w:rPr>
              <w:t>)</w:t>
            </w:r>
          </w:p>
        </w:tc>
        <w:tc>
          <w:tcPr>
            <w:tcW w:w="2641" w:type="dxa"/>
            <w:hideMark/>
          </w:tcPr>
          <w:p w:rsidR="00490456" w:rsidRPr="005F14D2" w:rsidRDefault="00490456" w:rsidP="00B0058D">
            <w:pPr>
              <w:rPr>
                <w:rFonts w:ascii="Times New Roman" w:hAnsi="Times New Roman"/>
                <w:lang w:val="en-US"/>
              </w:rPr>
            </w:pPr>
            <w:r w:rsidRPr="005F14D2">
              <w:rPr>
                <w:rFonts w:ascii="Times New Roman" w:hAnsi="Times New Roman"/>
                <w:lang w:val="en-US"/>
              </w:rPr>
              <w:t>Motor vehicle liability insu</w:t>
            </w:r>
            <w:r w:rsidRPr="005F14D2">
              <w:rPr>
                <w:rFonts w:ascii="Times New Roman" w:hAnsi="Times New Roman"/>
                <w:lang w:val="en-US"/>
              </w:rPr>
              <w:t>r</w:t>
            </w:r>
            <w:r w:rsidRPr="005F14D2">
              <w:rPr>
                <w:rFonts w:ascii="Times New Roman" w:hAnsi="Times New Roman"/>
                <w:lang w:val="en-US"/>
              </w:rPr>
              <w:t>ance and proportional rei</w:t>
            </w:r>
            <w:r w:rsidRPr="005F14D2">
              <w:rPr>
                <w:rFonts w:ascii="Times New Roman" w:hAnsi="Times New Roman"/>
                <w:lang w:val="en-US"/>
              </w:rPr>
              <w:t>n</w:t>
            </w:r>
            <w:r w:rsidRPr="005F14D2">
              <w:rPr>
                <w:rFonts w:ascii="Times New Roman" w:hAnsi="Times New Roman"/>
                <w:lang w:val="en-US"/>
              </w:rPr>
              <w:t>surance</w:t>
            </w:r>
            <w:del w:id="30" w:author="Author">
              <w:r w:rsidRPr="005F14D2" w:rsidDel="00B0058D">
                <w:rPr>
                  <w:rFonts w:ascii="Times New Roman" w:hAnsi="Times New Roman"/>
                  <w:lang w:val="en-US"/>
                </w:rPr>
                <w:delText xml:space="preserve"> and proportional reinsurance </w:delText>
              </w:r>
            </w:del>
            <w:ins w:id="31" w:author="Author">
              <w:r w:rsidR="00B0058D">
                <w:rPr>
                  <w:rFonts w:ascii="Times New Roman" w:hAnsi="Times New Roman"/>
                  <w:lang w:val="en-US"/>
                </w:rPr>
                <w:t xml:space="preserve"> </w:t>
              </w:r>
            </w:ins>
            <w:r w:rsidRPr="005F14D2">
              <w:rPr>
                <w:rFonts w:ascii="Times New Roman" w:hAnsi="Times New Roman"/>
                <w:lang w:val="en-US"/>
              </w:rPr>
              <w:t xml:space="preserve">–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w:t>
            </w:r>
            <w:r w:rsidR="00764689">
              <w:rPr>
                <w:rFonts w:ascii="Times New Roman" w:hAnsi="Times New Roman"/>
                <w:lang w:val="en-US"/>
              </w:rPr>
              <w:t>n</w:t>
            </w:r>
            <w:r w:rsidR="00764689">
              <w:rPr>
                <w:rFonts w:ascii="Times New Roman" w:hAnsi="Times New Roman"/>
                <w:lang w:val="en-US"/>
              </w:rPr>
              <w:t>surance/ SPV)</w:t>
            </w:r>
            <w:r w:rsidRPr="005F14D2">
              <w:rPr>
                <w:rFonts w:ascii="Times New Roman" w:hAnsi="Times New Roman"/>
                <w:lang w:val="en-US"/>
              </w:rPr>
              <w:t xml:space="preserve"> best estimate </w:t>
            </w:r>
            <w:r w:rsidR="00762CC0" w:rsidRPr="005F14D2">
              <w:rPr>
                <w:rFonts w:ascii="Times New Roman" w:hAnsi="Times New Roman"/>
                <w:lang w:val="en-US"/>
              </w:rPr>
              <w:t xml:space="preserve">and TP calculated as a whole </w:t>
            </w:r>
            <w:r w:rsidRPr="005F14D2">
              <w:rPr>
                <w:rFonts w:ascii="Times New Roman" w:hAnsi="Times New Roman"/>
                <w:lang w:val="en-US"/>
              </w:rPr>
              <w:t>– non-life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motor vehicle liability insurance and proportional reinsurance, without risk margin after deduction of the amounts recoverable from reinsurance contracts and SPVs, with a floor equal to zero, relating to non-life activities</w:t>
            </w:r>
            <w:r w:rsidR="00B0436E" w:rsidRPr="005F14D2">
              <w:rPr>
                <w:rFonts w:ascii="Times New Roman" w:hAnsi="Times New Roman"/>
                <w:lang w:val="en-US"/>
              </w:rPr>
              <w:t>.</w:t>
            </w:r>
            <w:r w:rsidR="00490456" w:rsidRPr="005F14D2">
              <w:rPr>
                <w:rFonts w:ascii="Times New Roman" w:hAnsi="Times New Roman"/>
                <w:lang w:val="en-US"/>
              </w:rPr>
              <w:br/>
            </w:r>
          </w:p>
        </w:tc>
      </w:tr>
      <w:tr w:rsidR="00490456" w:rsidRPr="004F3F67" w:rsidTr="005F14D2">
        <w:trPr>
          <w:trHeight w:val="1545"/>
        </w:trPr>
        <w:tc>
          <w:tcPr>
            <w:tcW w:w="1862" w:type="dxa"/>
            <w:hideMark/>
          </w:tcPr>
          <w:p w:rsidR="005416DB" w:rsidRDefault="00903B01" w:rsidP="00903B01">
            <w:pPr>
              <w:rPr>
                <w:rFonts w:ascii="Times New Roman" w:hAnsi="Times New Roman"/>
              </w:rPr>
            </w:pPr>
            <w:r w:rsidRPr="005F14D2">
              <w:rPr>
                <w:rFonts w:ascii="Times New Roman" w:hAnsi="Times New Roman"/>
              </w:rPr>
              <w:t>C0040/R0050</w:t>
            </w:r>
          </w:p>
          <w:p w:rsidR="00490456" w:rsidRPr="005F14D2" w:rsidRDefault="005416DB" w:rsidP="00903B01">
            <w:pPr>
              <w:rPr>
                <w:rFonts w:ascii="Times New Roman" w:hAnsi="Times New Roman"/>
              </w:rPr>
            </w:pPr>
            <w:r>
              <w:rPr>
                <w:rFonts w:ascii="Times New Roman" w:hAnsi="Times New Roman"/>
              </w:rPr>
              <w:t>(</w:t>
            </w:r>
            <w:r w:rsidR="00490456" w:rsidRPr="005F14D2">
              <w:rPr>
                <w:rFonts w:ascii="Times New Roman" w:hAnsi="Times New Roman"/>
              </w:rPr>
              <w:t>E5</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Motor vehicle liability insu</w:t>
            </w:r>
            <w:r w:rsidRPr="005F14D2">
              <w:rPr>
                <w:rFonts w:ascii="Times New Roman" w:hAnsi="Times New Roman"/>
                <w:lang w:val="en-US"/>
              </w:rPr>
              <w:t>r</w:t>
            </w:r>
            <w:r w:rsidRPr="005F14D2">
              <w:rPr>
                <w:rFonts w:ascii="Times New Roman" w:hAnsi="Times New Roman"/>
                <w:lang w:val="en-US"/>
              </w:rPr>
              <w:t>ance and proportional rei</w:t>
            </w:r>
            <w:r w:rsidRPr="005F14D2">
              <w:rPr>
                <w:rFonts w:ascii="Times New Roman" w:hAnsi="Times New Roman"/>
                <w:lang w:val="en-US"/>
              </w:rPr>
              <w:t>n</w:t>
            </w:r>
            <w:r w:rsidRPr="005F14D2">
              <w:rPr>
                <w:rFonts w:ascii="Times New Roman" w:hAnsi="Times New Roman"/>
                <w:lang w:val="en-US"/>
              </w:rPr>
              <w:t xml:space="preserve">surance – </w:t>
            </w:r>
            <w:r w:rsidR="00F839A7">
              <w:rPr>
                <w:rFonts w:ascii="Times New Roman" w:hAnsi="Times New Roman"/>
                <w:lang w:val="en-US"/>
              </w:rPr>
              <w:t>N</w:t>
            </w:r>
            <w:r w:rsidRPr="005F14D2">
              <w:rPr>
                <w:rFonts w:ascii="Times New Roman" w:hAnsi="Times New Roman"/>
                <w:lang w:val="en-US"/>
              </w:rPr>
              <w:t>et</w:t>
            </w:r>
            <w:r w:rsidR="00F839A7">
              <w:rPr>
                <w:rFonts w:ascii="Times New Roman" w:hAnsi="Times New Roman"/>
                <w:lang w:val="en-US"/>
              </w:rPr>
              <w:t xml:space="preserve"> (of reinsurance)</w:t>
            </w:r>
            <w:r w:rsidRPr="005F14D2">
              <w:rPr>
                <w:rFonts w:ascii="Times New Roman" w:hAnsi="Times New Roman"/>
                <w:lang w:val="en-US"/>
              </w:rPr>
              <w:t xml:space="preserve"> written premiums</w:t>
            </w:r>
            <w:r w:rsidR="00A16920">
              <w:rPr>
                <w:rFonts w:ascii="Times New Roman" w:hAnsi="Times New Roman"/>
                <w:lang w:val="en-US"/>
              </w:rPr>
              <w:t xml:space="preserve"> in the last 12 months</w:t>
            </w:r>
            <w:r w:rsidRPr="005F14D2">
              <w:rPr>
                <w:rFonts w:ascii="Times New Roman" w:hAnsi="Times New Roman"/>
                <w:lang w:val="en-US"/>
              </w:rPr>
              <w:t xml:space="preserve"> – non-life activ</w:t>
            </w:r>
            <w:r w:rsidRPr="005F14D2">
              <w:rPr>
                <w:rFonts w:ascii="Times New Roman" w:hAnsi="Times New Roman"/>
                <w:lang w:val="en-US"/>
              </w:rPr>
              <w:t>i</w:t>
            </w:r>
            <w:r w:rsidRPr="005F14D2">
              <w:rPr>
                <w:rFonts w:ascii="Times New Roman" w:hAnsi="Times New Roman"/>
                <w:lang w:val="en-US"/>
              </w:rPr>
              <w:t>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motor vehicle liabi</w:t>
            </w:r>
            <w:r w:rsidR="00490456" w:rsidRPr="005F14D2">
              <w:rPr>
                <w:rFonts w:ascii="Times New Roman" w:hAnsi="Times New Roman"/>
                <w:lang w:val="en-US"/>
              </w:rPr>
              <w:t>l</w:t>
            </w:r>
            <w:r w:rsidR="00490456" w:rsidRPr="005F14D2">
              <w:rPr>
                <w:rFonts w:ascii="Times New Roman" w:hAnsi="Times New Roman"/>
                <w:lang w:val="en-US"/>
              </w:rPr>
              <w:t>ity insurance and proportional reinsurance during the (rolling) last 12 months, after deduction of premiums for reinsurance contracts, with a floor equal to zero, relating to non-life activities</w:t>
            </w:r>
            <w:r w:rsidR="00B0436E" w:rsidRPr="005F14D2">
              <w:rPr>
                <w:rFonts w:ascii="Times New Roman" w:hAnsi="Times New Roman"/>
                <w:lang w:val="en-US"/>
              </w:rPr>
              <w:t>.</w:t>
            </w:r>
          </w:p>
        </w:tc>
      </w:tr>
      <w:tr w:rsidR="00490456" w:rsidRPr="004F3F67" w:rsidTr="005F14D2">
        <w:trPr>
          <w:trHeight w:val="1743"/>
        </w:trPr>
        <w:tc>
          <w:tcPr>
            <w:tcW w:w="1862" w:type="dxa"/>
            <w:hideMark/>
          </w:tcPr>
          <w:p w:rsidR="005416DB" w:rsidRDefault="00903B01" w:rsidP="00903B01">
            <w:pPr>
              <w:rPr>
                <w:rFonts w:ascii="Times New Roman" w:hAnsi="Times New Roman"/>
              </w:rPr>
            </w:pPr>
            <w:r w:rsidRPr="005F14D2">
              <w:rPr>
                <w:rFonts w:ascii="Times New Roman" w:hAnsi="Times New Roman"/>
              </w:rPr>
              <w:t>C0050/R0050</w:t>
            </w:r>
          </w:p>
          <w:p w:rsidR="00490456" w:rsidRPr="005F14D2" w:rsidRDefault="005416DB" w:rsidP="00903B01">
            <w:pPr>
              <w:rPr>
                <w:rFonts w:ascii="Times New Roman" w:hAnsi="Times New Roman"/>
              </w:rPr>
            </w:pPr>
            <w:r>
              <w:rPr>
                <w:rFonts w:ascii="Times New Roman" w:hAnsi="Times New Roman"/>
              </w:rPr>
              <w:t>(</w:t>
            </w:r>
            <w:r w:rsidR="00490456" w:rsidRPr="005F14D2">
              <w:rPr>
                <w:rFonts w:ascii="Times New Roman" w:hAnsi="Times New Roman"/>
              </w:rPr>
              <w:t>F5</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Motor vehicle liability insu</w:t>
            </w:r>
            <w:r w:rsidRPr="005F14D2">
              <w:rPr>
                <w:rFonts w:ascii="Times New Roman" w:hAnsi="Times New Roman"/>
                <w:lang w:val="en-US"/>
              </w:rPr>
              <w:t>r</w:t>
            </w:r>
            <w:r w:rsidRPr="005F14D2">
              <w:rPr>
                <w:rFonts w:ascii="Times New Roman" w:hAnsi="Times New Roman"/>
                <w:lang w:val="en-US"/>
              </w:rPr>
              <w:t>ance and proportional rei</w:t>
            </w:r>
            <w:r w:rsidRPr="005F14D2">
              <w:rPr>
                <w:rFonts w:ascii="Times New Roman" w:hAnsi="Times New Roman"/>
                <w:lang w:val="en-US"/>
              </w:rPr>
              <w:t>n</w:t>
            </w:r>
            <w:r w:rsidRPr="005F14D2">
              <w:rPr>
                <w:rFonts w:ascii="Times New Roman" w:hAnsi="Times New Roman"/>
                <w:lang w:val="en-US"/>
              </w:rPr>
              <w:t xml:space="preserve">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reinsurance/ SPV)</w:t>
            </w:r>
            <w:r w:rsidRPr="005F14D2">
              <w:rPr>
                <w:rFonts w:ascii="Times New Roman" w:hAnsi="Times New Roman"/>
                <w:lang w:val="en-US"/>
              </w:rPr>
              <w:t xml:space="preserve"> best estimate </w:t>
            </w:r>
            <w:r w:rsidR="00762CC0" w:rsidRPr="005F14D2">
              <w:rPr>
                <w:rFonts w:ascii="Times New Roman" w:hAnsi="Times New Roman"/>
                <w:lang w:val="en-US"/>
              </w:rPr>
              <w:t xml:space="preserve">and TP calculated as a whole </w:t>
            </w:r>
            <w:r w:rsidRPr="005F14D2">
              <w:rPr>
                <w:rFonts w:ascii="Times New Roman" w:hAnsi="Times New Roman"/>
                <w:lang w:val="en-US"/>
              </w:rPr>
              <w:t>–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motor vehicle liability insurance and proportional reinsurance, without risk margin after deduction of the amounts recoverable from reinsurance contracts and SPVs, with a floor equal to zero, relating to life activities</w:t>
            </w:r>
            <w:r w:rsidR="00B0436E" w:rsidRPr="005F14D2">
              <w:rPr>
                <w:rFonts w:ascii="Times New Roman" w:hAnsi="Times New Roman"/>
                <w:lang w:val="en-US"/>
              </w:rPr>
              <w:t>.</w:t>
            </w:r>
            <w:r w:rsidR="00490456" w:rsidRPr="005F14D2">
              <w:rPr>
                <w:rFonts w:ascii="Times New Roman" w:hAnsi="Times New Roman"/>
                <w:lang w:val="en-US"/>
              </w:rPr>
              <w:br/>
            </w:r>
          </w:p>
        </w:tc>
      </w:tr>
      <w:tr w:rsidR="00490456" w:rsidRPr="004F3F67" w:rsidTr="005F14D2">
        <w:trPr>
          <w:trHeight w:val="1413"/>
        </w:trPr>
        <w:tc>
          <w:tcPr>
            <w:tcW w:w="1862" w:type="dxa"/>
            <w:hideMark/>
          </w:tcPr>
          <w:p w:rsidR="005416DB" w:rsidRDefault="00903B01" w:rsidP="00903B01">
            <w:pPr>
              <w:rPr>
                <w:rFonts w:ascii="Times New Roman" w:hAnsi="Times New Roman"/>
              </w:rPr>
            </w:pPr>
            <w:r w:rsidRPr="005F14D2">
              <w:rPr>
                <w:rFonts w:ascii="Times New Roman" w:hAnsi="Times New Roman"/>
              </w:rPr>
              <w:t>C0060/R0050</w:t>
            </w:r>
          </w:p>
          <w:p w:rsidR="00490456" w:rsidRPr="005F14D2" w:rsidRDefault="005416DB" w:rsidP="00903B01">
            <w:pPr>
              <w:rPr>
                <w:rFonts w:ascii="Times New Roman" w:hAnsi="Times New Roman"/>
              </w:rPr>
            </w:pPr>
            <w:r>
              <w:rPr>
                <w:rFonts w:ascii="Times New Roman" w:hAnsi="Times New Roman"/>
              </w:rPr>
              <w:t>(</w:t>
            </w:r>
            <w:r w:rsidR="00490456" w:rsidRPr="005F14D2">
              <w:rPr>
                <w:rFonts w:ascii="Times New Roman" w:hAnsi="Times New Roman"/>
              </w:rPr>
              <w:t>G5</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Motor vehicle liability insu</w:t>
            </w:r>
            <w:r w:rsidRPr="005F14D2">
              <w:rPr>
                <w:rFonts w:ascii="Times New Roman" w:hAnsi="Times New Roman"/>
                <w:lang w:val="en-US"/>
              </w:rPr>
              <w:t>r</w:t>
            </w:r>
            <w:r w:rsidRPr="005F14D2">
              <w:rPr>
                <w:rFonts w:ascii="Times New Roman" w:hAnsi="Times New Roman"/>
                <w:lang w:val="en-US"/>
              </w:rPr>
              <w:t>ance and proportional rei</w:t>
            </w:r>
            <w:r w:rsidRPr="005F14D2">
              <w:rPr>
                <w:rFonts w:ascii="Times New Roman" w:hAnsi="Times New Roman"/>
                <w:lang w:val="en-US"/>
              </w:rPr>
              <w:t>n</w:t>
            </w:r>
            <w:r w:rsidRPr="005F14D2">
              <w:rPr>
                <w:rFonts w:ascii="Times New Roman" w:hAnsi="Times New Roman"/>
                <w:lang w:val="en-US"/>
              </w:rPr>
              <w:t xml:space="preserve">surance – </w:t>
            </w:r>
            <w:r w:rsidR="00F839A7">
              <w:rPr>
                <w:rFonts w:ascii="Times New Roman" w:hAnsi="Times New Roman"/>
                <w:lang w:val="en-US"/>
              </w:rPr>
              <w:t>N</w:t>
            </w:r>
            <w:r w:rsidRPr="005F14D2">
              <w:rPr>
                <w:rFonts w:ascii="Times New Roman" w:hAnsi="Times New Roman"/>
                <w:lang w:val="en-US"/>
              </w:rPr>
              <w:t>et</w:t>
            </w:r>
            <w:r w:rsidR="00F839A7">
              <w:rPr>
                <w:rFonts w:ascii="Times New Roman" w:hAnsi="Times New Roman"/>
                <w:lang w:val="en-US"/>
              </w:rPr>
              <w:t xml:space="preserve"> (of reinsurance)</w:t>
            </w:r>
            <w:r w:rsidRPr="005F14D2">
              <w:rPr>
                <w:rFonts w:ascii="Times New Roman" w:hAnsi="Times New Roman"/>
                <w:lang w:val="en-US"/>
              </w:rPr>
              <w:t xml:space="preserve"> written premiums </w:t>
            </w:r>
            <w:r w:rsidR="00A16920">
              <w:rPr>
                <w:rFonts w:ascii="Times New Roman" w:hAnsi="Times New Roman"/>
                <w:lang w:val="en-US"/>
              </w:rPr>
              <w:t>in the last 12 months</w:t>
            </w:r>
            <w:r w:rsidR="00A16920" w:rsidRPr="004E091B">
              <w:rPr>
                <w:rFonts w:ascii="Times New Roman" w:hAnsi="Times New Roman"/>
                <w:lang w:val="en-US"/>
              </w:rPr>
              <w:t xml:space="preserve"> </w:t>
            </w:r>
            <w:r w:rsidRPr="005F14D2">
              <w:rPr>
                <w:rFonts w:ascii="Times New Roman" w:hAnsi="Times New Roman"/>
                <w:lang w:val="en-US"/>
              </w:rPr>
              <w:t>–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motor vehicle liabi</w:t>
            </w:r>
            <w:r w:rsidR="00490456" w:rsidRPr="005F14D2">
              <w:rPr>
                <w:rFonts w:ascii="Times New Roman" w:hAnsi="Times New Roman"/>
                <w:lang w:val="en-US"/>
              </w:rPr>
              <w:t>l</w:t>
            </w:r>
            <w:r w:rsidR="00490456" w:rsidRPr="005F14D2">
              <w:rPr>
                <w:rFonts w:ascii="Times New Roman" w:hAnsi="Times New Roman"/>
                <w:lang w:val="en-US"/>
              </w:rPr>
              <w:t>ity insurance and proportional reinsurance during the (rolling) last 12 months, after deduction of premiums for reinsurance contracts, with a floor equal to zero, relating to life activities</w:t>
            </w:r>
            <w:r w:rsidR="00B0436E" w:rsidRPr="005F14D2">
              <w:rPr>
                <w:rFonts w:ascii="Times New Roman" w:hAnsi="Times New Roman"/>
                <w:lang w:val="en-US"/>
              </w:rPr>
              <w:t>.</w:t>
            </w:r>
          </w:p>
        </w:tc>
      </w:tr>
      <w:tr w:rsidR="00490456" w:rsidRPr="004F3F67" w:rsidTr="005F14D2">
        <w:trPr>
          <w:trHeight w:val="1689"/>
        </w:trPr>
        <w:tc>
          <w:tcPr>
            <w:tcW w:w="1862" w:type="dxa"/>
            <w:hideMark/>
          </w:tcPr>
          <w:p w:rsidR="005416DB" w:rsidRDefault="00903B01" w:rsidP="00903B01">
            <w:pPr>
              <w:rPr>
                <w:rFonts w:ascii="Times New Roman" w:hAnsi="Times New Roman"/>
              </w:rPr>
            </w:pPr>
            <w:r w:rsidRPr="005F14D2">
              <w:rPr>
                <w:rFonts w:ascii="Times New Roman" w:hAnsi="Times New Roman"/>
              </w:rPr>
              <w:t>C0030/R0060</w:t>
            </w:r>
          </w:p>
          <w:p w:rsidR="00490456" w:rsidRPr="005F14D2" w:rsidRDefault="005416DB" w:rsidP="00903B01">
            <w:pPr>
              <w:rPr>
                <w:rFonts w:ascii="Times New Roman" w:hAnsi="Times New Roman"/>
              </w:rPr>
            </w:pPr>
            <w:r>
              <w:rPr>
                <w:rFonts w:ascii="Times New Roman" w:hAnsi="Times New Roman"/>
              </w:rPr>
              <w:t>(</w:t>
            </w:r>
            <w:r w:rsidR="00490456" w:rsidRPr="005F14D2">
              <w:rPr>
                <w:rFonts w:ascii="Times New Roman" w:hAnsi="Times New Roman"/>
              </w:rPr>
              <w:t>D6</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Other motor insurance and proportional reinsurance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reinsurance/ SPV)</w:t>
            </w:r>
            <w:r w:rsidRPr="005F14D2">
              <w:rPr>
                <w:rFonts w:ascii="Times New Roman" w:hAnsi="Times New Roman"/>
                <w:lang w:val="en-US"/>
              </w:rPr>
              <w:t xml:space="preserve"> best estimate </w:t>
            </w:r>
            <w:r w:rsidR="00762CC0" w:rsidRPr="005F14D2">
              <w:rPr>
                <w:rFonts w:ascii="Times New Roman" w:hAnsi="Times New Roman"/>
                <w:lang w:val="en-US"/>
              </w:rPr>
              <w:t>and TP calcula</w:t>
            </w:r>
            <w:r w:rsidR="00762CC0" w:rsidRPr="005F14D2">
              <w:rPr>
                <w:rFonts w:ascii="Times New Roman" w:hAnsi="Times New Roman"/>
                <w:lang w:val="en-US"/>
              </w:rPr>
              <w:t>t</w:t>
            </w:r>
            <w:r w:rsidR="00762CC0" w:rsidRPr="005F14D2">
              <w:rPr>
                <w:rFonts w:ascii="Times New Roman" w:hAnsi="Times New Roman"/>
                <w:lang w:val="en-US"/>
              </w:rPr>
              <w:t xml:space="preserve">ed as a whole </w:t>
            </w:r>
            <w:r w:rsidRPr="005F14D2">
              <w:rPr>
                <w:rFonts w:ascii="Times New Roman" w:hAnsi="Times New Roman"/>
                <w:lang w:val="en-US"/>
              </w:rPr>
              <w:t>– non-life acti</w:t>
            </w:r>
            <w:r w:rsidRPr="005F14D2">
              <w:rPr>
                <w:rFonts w:ascii="Times New Roman" w:hAnsi="Times New Roman"/>
                <w:lang w:val="en-US"/>
              </w:rPr>
              <w:t>v</w:t>
            </w:r>
            <w:r w:rsidRPr="005F14D2">
              <w:rPr>
                <w:rFonts w:ascii="Times New Roman" w:hAnsi="Times New Roman"/>
                <w:lang w:val="en-US"/>
              </w:rPr>
              <w:t>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other motor insu</w:t>
            </w:r>
            <w:r w:rsidR="00490456" w:rsidRPr="005F14D2">
              <w:rPr>
                <w:rFonts w:ascii="Times New Roman" w:hAnsi="Times New Roman"/>
                <w:lang w:val="en-US"/>
              </w:rPr>
              <w:t>r</w:t>
            </w:r>
            <w:r w:rsidR="00490456" w:rsidRPr="005F14D2">
              <w:rPr>
                <w:rFonts w:ascii="Times New Roman" w:hAnsi="Times New Roman"/>
                <w:lang w:val="en-US"/>
              </w:rPr>
              <w:t>ance and proportional reinsurance, without risk margin after deduction of the amounts recoverable from reinsu</w:t>
            </w:r>
            <w:r w:rsidR="00490456" w:rsidRPr="005F14D2">
              <w:rPr>
                <w:rFonts w:ascii="Times New Roman" w:hAnsi="Times New Roman"/>
                <w:lang w:val="en-US"/>
              </w:rPr>
              <w:t>r</w:t>
            </w:r>
            <w:r w:rsidR="00490456" w:rsidRPr="005F14D2">
              <w:rPr>
                <w:rFonts w:ascii="Times New Roman" w:hAnsi="Times New Roman"/>
                <w:lang w:val="en-US"/>
              </w:rPr>
              <w:t>ance contracts and SPVs, with a floor equal to zero, relating to non-life activities</w:t>
            </w:r>
            <w:r w:rsidR="00B0436E" w:rsidRPr="005F14D2">
              <w:rPr>
                <w:rFonts w:ascii="Times New Roman" w:hAnsi="Times New Roman"/>
                <w:lang w:val="en-US"/>
              </w:rPr>
              <w:t>.</w:t>
            </w:r>
            <w:r w:rsidR="00490456" w:rsidRPr="005F14D2">
              <w:rPr>
                <w:rFonts w:ascii="Times New Roman" w:hAnsi="Times New Roman"/>
                <w:lang w:val="en-US"/>
              </w:rPr>
              <w:br/>
            </w:r>
          </w:p>
        </w:tc>
      </w:tr>
      <w:tr w:rsidR="00490456" w:rsidRPr="004F3F67" w:rsidTr="005F14D2">
        <w:trPr>
          <w:trHeight w:val="1401"/>
        </w:trPr>
        <w:tc>
          <w:tcPr>
            <w:tcW w:w="1862" w:type="dxa"/>
            <w:hideMark/>
          </w:tcPr>
          <w:p w:rsidR="005416DB" w:rsidRDefault="00903B01" w:rsidP="00903B01">
            <w:pPr>
              <w:rPr>
                <w:rFonts w:ascii="Times New Roman" w:hAnsi="Times New Roman"/>
              </w:rPr>
            </w:pPr>
            <w:r w:rsidRPr="005F14D2">
              <w:rPr>
                <w:rFonts w:ascii="Times New Roman" w:hAnsi="Times New Roman"/>
              </w:rPr>
              <w:t>C0040/R0060</w:t>
            </w:r>
          </w:p>
          <w:p w:rsidR="00490456" w:rsidRPr="005F14D2" w:rsidRDefault="005416DB" w:rsidP="00903B01">
            <w:pPr>
              <w:rPr>
                <w:rFonts w:ascii="Times New Roman" w:hAnsi="Times New Roman"/>
              </w:rPr>
            </w:pPr>
            <w:r>
              <w:rPr>
                <w:rFonts w:ascii="Times New Roman" w:hAnsi="Times New Roman"/>
              </w:rPr>
              <w:t>(</w:t>
            </w:r>
            <w:r w:rsidR="00490456" w:rsidRPr="005F14D2">
              <w:rPr>
                <w:rFonts w:ascii="Times New Roman" w:hAnsi="Times New Roman"/>
              </w:rPr>
              <w:t>E6</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Other motor insurance and proportional reinsurance – </w:t>
            </w:r>
            <w:r w:rsidR="00F839A7">
              <w:rPr>
                <w:rFonts w:ascii="Times New Roman" w:hAnsi="Times New Roman"/>
                <w:lang w:val="en-US"/>
              </w:rPr>
              <w:t>N</w:t>
            </w:r>
            <w:r w:rsidRPr="005F14D2">
              <w:rPr>
                <w:rFonts w:ascii="Times New Roman" w:hAnsi="Times New Roman"/>
                <w:lang w:val="en-US"/>
              </w:rPr>
              <w:t>et</w:t>
            </w:r>
            <w:r w:rsidR="00F839A7">
              <w:rPr>
                <w:rFonts w:ascii="Times New Roman" w:hAnsi="Times New Roman"/>
                <w:lang w:val="en-US"/>
              </w:rPr>
              <w:t xml:space="preserve"> (of reinsurance)</w:t>
            </w:r>
            <w:r w:rsidRPr="005F14D2">
              <w:rPr>
                <w:rFonts w:ascii="Times New Roman" w:hAnsi="Times New Roman"/>
                <w:lang w:val="en-US"/>
              </w:rPr>
              <w:t xml:space="preserve"> written premiums </w:t>
            </w:r>
            <w:r w:rsidR="00A16920">
              <w:rPr>
                <w:rFonts w:ascii="Times New Roman" w:hAnsi="Times New Roman"/>
                <w:lang w:val="en-US"/>
              </w:rPr>
              <w:t>in the last 12 months</w:t>
            </w:r>
            <w:r w:rsidR="00A16920" w:rsidRPr="004E091B">
              <w:rPr>
                <w:rFonts w:ascii="Times New Roman" w:hAnsi="Times New Roman"/>
                <w:lang w:val="en-US"/>
              </w:rPr>
              <w:t xml:space="preserve"> </w:t>
            </w:r>
            <w:r w:rsidRPr="005F14D2">
              <w:rPr>
                <w:rFonts w:ascii="Times New Roman" w:hAnsi="Times New Roman"/>
                <w:lang w:val="en-US"/>
              </w:rPr>
              <w:t>– non-life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other motor insu</w:t>
            </w:r>
            <w:r w:rsidR="00490456" w:rsidRPr="005F14D2">
              <w:rPr>
                <w:rFonts w:ascii="Times New Roman" w:hAnsi="Times New Roman"/>
                <w:lang w:val="en-US"/>
              </w:rPr>
              <w:t>r</w:t>
            </w:r>
            <w:r w:rsidR="00490456" w:rsidRPr="005F14D2">
              <w:rPr>
                <w:rFonts w:ascii="Times New Roman" w:hAnsi="Times New Roman"/>
                <w:lang w:val="en-US"/>
              </w:rPr>
              <w:t>ance and proportional reinsurance during the (rolling) last 12 months, after deduction of premiums for reinsu</w:t>
            </w:r>
            <w:r w:rsidR="00490456" w:rsidRPr="005F14D2">
              <w:rPr>
                <w:rFonts w:ascii="Times New Roman" w:hAnsi="Times New Roman"/>
                <w:lang w:val="en-US"/>
              </w:rPr>
              <w:t>r</w:t>
            </w:r>
            <w:r w:rsidR="00490456" w:rsidRPr="005F14D2">
              <w:rPr>
                <w:rFonts w:ascii="Times New Roman" w:hAnsi="Times New Roman"/>
                <w:lang w:val="en-US"/>
              </w:rPr>
              <w:t>ance contracts, with a floor equal to zero, relating to non-life activities</w:t>
            </w:r>
            <w:r w:rsidR="00B0436E" w:rsidRPr="005F14D2">
              <w:rPr>
                <w:rFonts w:ascii="Times New Roman" w:hAnsi="Times New Roman"/>
                <w:lang w:val="en-US"/>
              </w:rPr>
              <w:t>.</w:t>
            </w:r>
          </w:p>
        </w:tc>
      </w:tr>
      <w:tr w:rsidR="00490456" w:rsidRPr="004F3F67" w:rsidTr="005F14D2">
        <w:trPr>
          <w:trHeight w:val="1421"/>
        </w:trPr>
        <w:tc>
          <w:tcPr>
            <w:tcW w:w="1862" w:type="dxa"/>
            <w:hideMark/>
          </w:tcPr>
          <w:p w:rsidR="005416DB" w:rsidRDefault="00903B01" w:rsidP="00903B01">
            <w:pPr>
              <w:rPr>
                <w:rFonts w:ascii="Times New Roman" w:hAnsi="Times New Roman"/>
              </w:rPr>
            </w:pPr>
            <w:r w:rsidRPr="005F14D2">
              <w:rPr>
                <w:rFonts w:ascii="Times New Roman" w:hAnsi="Times New Roman"/>
              </w:rPr>
              <w:t>C0050/R0060</w:t>
            </w:r>
          </w:p>
          <w:p w:rsidR="00490456" w:rsidRPr="005F14D2" w:rsidRDefault="005416DB" w:rsidP="00903B01">
            <w:pPr>
              <w:rPr>
                <w:rFonts w:ascii="Times New Roman" w:hAnsi="Times New Roman"/>
              </w:rPr>
            </w:pPr>
            <w:r>
              <w:rPr>
                <w:rFonts w:ascii="Times New Roman" w:hAnsi="Times New Roman"/>
              </w:rPr>
              <w:t>(</w:t>
            </w:r>
            <w:r w:rsidR="00490456" w:rsidRPr="005F14D2">
              <w:rPr>
                <w:rFonts w:ascii="Times New Roman" w:hAnsi="Times New Roman"/>
              </w:rPr>
              <w:t>F6</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Other motor insurance and proportional reinsurance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reinsurance/ SPV)</w:t>
            </w:r>
            <w:r w:rsidRPr="005F14D2">
              <w:rPr>
                <w:rFonts w:ascii="Times New Roman" w:hAnsi="Times New Roman"/>
                <w:lang w:val="en-US"/>
              </w:rPr>
              <w:t xml:space="preserve"> best estimate </w:t>
            </w:r>
            <w:r w:rsidR="00762CC0" w:rsidRPr="005F14D2">
              <w:rPr>
                <w:rFonts w:ascii="Times New Roman" w:hAnsi="Times New Roman"/>
                <w:lang w:val="en-US"/>
              </w:rPr>
              <w:t>and TP calcula</w:t>
            </w:r>
            <w:r w:rsidR="00762CC0" w:rsidRPr="005F14D2">
              <w:rPr>
                <w:rFonts w:ascii="Times New Roman" w:hAnsi="Times New Roman"/>
                <w:lang w:val="en-US"/>
              </w:rPr>
              <w:t>t</w:t>
            </w:r>
            <w:r w:rsidR="00762CC0" w:rsidRPr="005F14D2">
              <w:rPr>
                <w:rFonts w:ascii="Times New Roman" w:hAnsi="Times New Roman"/>
                <w:lang w:val="en-US"/>
              </w:rPr>
              <w:t xml:space="preserve">ed as a whole </w:t>
            </w:r>
            <w:r w:rsidRPr="005F14D2">
              <w:rPr>
                <w:rFonts w:ascii="Times New Roman" w:hAnsi="Times New Roman"/>
                <w:lang w:val="en-US"/>
              </w:rPr>
              <w:t>–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other motor insu</w:t>
            </w:r>
            <w:r w:rsidR="00490456" w:rsidRPr="005F14D2">
              <w:rPr>
                <w:rFonts w:ascii="Times New Roman" w:hAnsi="Times New Roman"/>
                <w:lang w:val="en-US"/>
              </w:rPr>
              <w:t>r</w:t>
            </w:r>
            <w:r w:rsidR="00490456" w:rsidRPr="005F14D2">
              <w:rPr>
                <w:rFonts w:ascii="Times New Roman" w:hAnsi="Times New Roman"/>
                <w:lang w:val="en-US"/>
              </w:rPr>
              <w:t>ance and proportional reinsurance, without risk margin after deduction of the amounts recoverable from reinsu</w:t>
            </w:r>
            <w:r w:rsidR="00490456" w:rsidRPr="005F14D2">
              <w:rPr>
                <w:rFonts w:ascii="Times New Roman" w:hAnsi="Times New Roman"/>
                <w:lang w:val="en-US"/>
              </w:rPr>
              <w:t>r</w:t>
            </w:r>
            <w:r w:rsidR="00490456" w:rsidRPr="005F14D2">
              <w:rPr>
                <w:rFonts w:ascii="Times New Roman" w:hAnsi="Times New Roman"/>
                <w:lang w:val="en-US"/>
              </w:rPr>
              <w:t>ance contracts and SPVs, with a floor equal to zero, relating to life activities</w:t>
            </w:r>
            <w:r w:rsidR="00B0436E" w:rsidRPr="005F14D2">
              <w:rPr>
                <w:rFonts w:ascii="Times New Roman" w:hAnsi="Times New Roman"/>
                <w:lang w:val="en-US"/>
              </w:rPr>
              <w:t>.</w:t>
            </w:r>
            <w:r w:rsidR="00490456" w:rsidRPr="005F14D2">
              <w:rPr>
                <w:rFonts w:ascii="Times New Roman" w:hAnsi="Times New Roman"/>
                <w:lang w:val="en-US"/>
              </w:rPr>
              <w:br/>
            </w:r>
          </w:p>
        </w:tc>
      </w:tr>
      <w:tr w:rsidR="00490456" w:rsidRPr="004F3F67" w:rsidTr="005F14D2">
        <w:trPr>
          <w:trHeight w:val="1401"/>
        </w:trPr>
        <w:tc>
          <w:tcPr>
            <w:tcW w:w="1862" w:type="dxa"/>
            <w:hideMark/>
          </w:tcPr>
          <w:p w:rsidR="005416DB" w:rsidRDefault="00903B01" w:rsidP="00903B01">
            <w:pPr>
              <w:rPr>
                <w:rFonts w:ascii="Times New Roman" w:hAnsi="Times New Roman"/>
              </w:rPr>
            </w:pPr>
            <w:r w:rsidRPr="005F14D2">
              <w:rPr>
                <w:rFonts w:ascii="Times New Roman" w:hAnsi="Times New Roman"/>
              </w:rPr>
              <w:t>C0060/R0060</w:t>
            </w:r>
          </w:p>
          <w:p w:rsidR="00490456" w:rsidRPr="005F14D2" w:rsidRDefault="005416DB" w:rsidP="00903B01">
            <w:pPr>
              <w:rPr>
                <w:rFonts w:ascii="Times New Roman" w:hAnsi="Times New Roman"/>
              </w:rPr>
            </w:pPr>
            <w:r>
              <w:rPr>
                <w:rFonts w:ascii="Times New Roman" w:hAnsi="Times New Roman"/>
              </w:rPr>
              <w:t>(</w:t>
            </w:r>
            <w:r w:rsidR="00490456" w:rsidRPr="005F14D2">
              <w:rPr>
                <w:rFonts w:ascii="Times New Roman" w:hAnsi="Times New Roman"/>
              </w:rPr>
              <w:t>G6</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Other motor insurance and proportional reinsurance – </w:t>
            </w:r>
            <w:r w:rsidR="00F839A7">
              <w:rPr>
                <w:rFonts w:ascii="Times New Roman" w:hAnsi="Times New Roman"/>
                <w:lang w:val="en-US"/>
              </w:rPr>
              <w:t>N</w:t>
            </w:r>
            <w:r w:rsidRPr="005F14D2">
              <w:rPr>
                <w:rFonts w:ascii="Times New Roman" w:hAnsi="Times New Roman"/>
                <w:lang w:val="en-US"/>
              </w:rPr>
              <w:t>et</w:t>
            </w:r>
            <w:r w:rsidR="00F839A7">
              <w:rPr>
                <w:rFonts w:ascii="Times New Roman" w:hAnsi="Times New Roman"/>
                <w:lang w:val="en-US"/>
              </w:rPr>
              <w:t xml:space="preserve"> (of reinsurance)</w:t>
            </w:r>
            <w:r w:rsidRPr="005F14D2">
              <w:rPr>
                <w:rFonts w:ascii="Times New Roman" w:hAnsi="Times New Roman"/>
                <w:lang w:val="en-US"/>
              </w:rPr>
              <w:t xml:space="preserve"> written premiums </w:t>
            </w:r>
            <w:r w:rsidR="00A16920">
              <w:rPr>
                <w:rFonts w:ascii="Times New Roman" w:hAnsi="Times New Roman"/>
                <w:lang w:val="en-US"/>
              </w:rPr>
              <w:t>in the last 12 months</w:t>
            </w:r>
            <w:r w:rsidR="00A16920" w:rsidRPr="004E091B">
              <w:rPr>
                <w:rFonts w:ascii="Times New Roman" w:hAnsi="Times New Roman"/>
                <w:lang w:val="en-US"/>
              </w:rPr>
              <w:t xml:space="preserve"> </w:t>
            </w:r>
            <w:r w:rsidRPr="005F14D2">
              <w:rPr>
                <w:rFonts w:ascii="Times New Roman" w:hAnsi="Times New Roman"/>
                <w:lang w:val="en-US"/>
              </w:rPr>
              <w:t>–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other motor insu</w:t>
            </w:r>
            <w:r w:rsidR="00490456" w:rsidRPr="005F14D2">
              <w:rPr>
                <w:rFonts w:ascii="Times New Roman" w:hAnsi="Times New Roman"/>
                <w:lang w:val="en-US"/>
              </w:rPr>
              <w:t>r</w:t>
            </w:r>
            <w:r w:rsidR="00490456" w:rsidRPr="005F14D2">
              <w:rPr>
                <w:rFonts w:ascii="Times New Roman" w:hAnsi="Times New Roman"/>
                <w:lang w:val="en-US"/>
              </w:rPr>
              <w:t>ance and proportional reinsurance during the (rolling) last 12 months, after deduction of premiums for reinsu</w:t>
            </w:r>
            <w:r w:rsidR="00490456" w:rsidRPr="005F14D2">
              <w:rPr>
                <w:rFonts w:ascii="Times New Roman" w:hAnsi="Times New Roman"/>
                <w:lang w:val="en-US"/>
              </w:rPr>
              <w:t>r</w:t>
            </w:r>
            <w:r w:rsidR="00490456" w:rsidRPr="005F14D2">
              <w:rPr>
                <w:rFonts w:ascii="Times New Roman" w:hAnsi="Times New Roman"/>
                <w:lang w:val="en-US"/>
              </w:rPr>
              <w:t>ance contracts, with a floor equal to zero, relating to life activities</w:t>
            </w:r>
            <w:r w:rsidR="00B0436E" w:rsidRPr="005F14D2">
              <w:rPr>
                <w:rFonts w:ascii="Times New Roman" w:hAnsi="Times New Roman"/>
                <w:lang w:val="en-US"/>
              </w:rPr>
              <w:t>.</w:t>
            </w:r>
          </w:p>
        </w:tc>
      </w:tr>
      <w:tr w:rsidR="00490456" w:rsidRPr="004F3F67" w:rsidTr="005F14D2">
        <w:trPr>
          <w:trHeight w:val="1705"/>
        </w:trPr>
        <w:tc>
          <w:tcPr>
            <w:tcW w:w="1862" w:type="dxa"/>
            <w:hideMark/>
          </w:tcPr>
          <w:p w:rsidR="005416DB" w:rsidRDefault="00903B01" w:rsidP="000E174C">
            <w:pPr>
              <w:rPr>
                <w:rFonts w:ascii="Times New Roman" w:hAnsi="Times New Roman"/>
              </w:rPr>
            </w:pPr>
            <w:r w:rsidRPr="005F14D2">
              <w:rPr>
                <w:rFonts w:ascii="Times New Roman" w:hAnsi="Times New Roman"/>
              </w:rPr>
              <w:t>C00</w:t>
            </w:r>
            <w:r w:rsidR="000E174C" w:rsidRPr="005F14D2">
              <w:rPr>
                <w:rFonts w:ascii="Times New Roman" w:hAnsi="Times New Roman"/>
              </w:rPr>
              <w:t>30/R0070</w:t>
            </w:r>
          </w:p>
          <w:p w:rsidR="00490456" w:rsidRPr="005F14D2" w:rsidRDefault="005416DB" w:rsidP="000E174C">
            <w:pPr>
              <w:rPr>
                <w:rFonts w:ascii="Times New Roman" w:hAnsi="Times New Roman"/>
              </w:rPr>
            </w:pPr>
            <w:r>
              <w:rPr>
                <w:rFonts w:ascii="Times New Roman" w:hAnsi="Times New Roman"/>
              </w:rPr>
              <w:t>(</w:t>
            </w:r>
            <w:r w:rsidR="00490456" w:rsidRPr="005F14D2">
              <w:rPr>
                <w:rFonts w:ascii="Times New Roman" w:hAnsi="Times New Roman"/>
              </w:rPr>
              <w:t>D7</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Marine, aviation and transport insurance and proportional reinsurance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w:t>
            </w:r>
            <w:r w:rsidR="00764689">
              <w:rPr>
                <w:rFonts w:ascii="Times New Roman" w:hAnsi="Times New Roman"/>
                <w:lang w:val="en-US"/>
              </w:rPr>
              <w:t>r</w:t>
            </w:r>
            <w:r w:rsidR="00764689">
              <w:rPr>
                <w:rFonts w:ascii="Times New Roman" w:hAnsi="Times New Roman"/>
                <w:lang w:val="en-US"/>
              </w:rPr>
              <w:t>ance/ SPV)</w:t>
            </w:r>
            <w:r w:rsidRPr="005F14D2">
              <w:rPr>
                <w:rFonts w:ascii="Times New Roman" w:hAnsi="Times New Roman"/>
                <w:lang w:val="en-US"/>
              </w:rPr>
              <w:t xml:space="preserve"> best estimate </w:t>
            </w:r>
            <w:r w:rsidR="00762CC0" w:rsidRPr="005F14D2">
              <w:rPr>
                <w:rFonts w:ascii="Times New Roman" w:hAnsi="Times New Roman"/>
                <w:lang w:val="en-US"/>
              </w:rPr>
              <w:t xml:space="preserve">and TP calculated as a whole </w:t>
            </w:r>
            <w:r w:rsidRPr="005F14D2">
              <w:rPr>
                <w:rFonts w:ascii="Times New Roman" w:hAnsi="Times New Roman"/>
                <w:lang w:val="en-US"/>
              </w:rPr>
              <w:t>– non-life activities</w:t>
            </w:r>
          </w:p>
        </w:tc>
        <w:tc>
          <w:tcPr>
            <w:tcW w:w="4785" w:type="dxa"/>
            <w:hideMark/>
          </w:tcPr>
          <w:p w:rsidR="00B0436E"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marine, aviation and transport insurance and proportional reinsurance, without risk margin after deduction of the amounts r</w:t>
            </w:r>
            <w:r w:rsidR="00490456" w:rsidRPr="005F14D2">
              <w:rPr>
                <w:rFonts w:ascii="Times New Roman" w:hAnsi="Times New Roman"/>
                <w:lang w:val="en-US"/>
              </w:rPr>
              <w:t>e</w:t>
            </w:r>
            <w:r w:rsidR="00490456" w:rsidRPr="005F14D2">
              <w:rPr>
                <w:rFonts w:ascii="Times New Roman" w:hAnsi="Times New Roman"/>
                <w:lang w:val="en-US"/>
              </w:rPr>
              <w:t>coverable from reinsurance contracts and SPVs, with a floor equal to zero, relating to non-life activities</w:t>
            </w:r>
            <w:r w:rsidR="00B0436E" w:rsidRPr="005F14D2">
              <w:rPr>
                <w:rFonts w:ascii="Times New Roman" w:hAnsi="Times New Roman"/>
                <w:lang w:val="en-US"/>
              </w:rPr>
              <w:t>.</w:t>
            </w:r>
          </w:p>
          <w:p w:rsidR="00490456" w:rsidRPr="005F14D2" w:rsidRDefault="00490456">
            <w:pPr>
              <w:rPr>
                <w:rFonts w:ascii="Times New Roman" w:hAnsi="Times New Roman"/>
                <w:lang w:val="en-US"/>
              </w:rPr>
            </w:pPr>
          </w:p>
        </w:tc>
      </w:tr>
      <w:tr w:rsidR="00490456" w:rsidRPr="004F3F67" w:rsidTr="005F14D2">
        <w:trPr>
          <w:trHeight w:val="1545"/>
        </w:trPr>
        <w:tc>
          <w:tcPr>
            <w:tcW w:w="1862" w:type="dxa"/>
            <w:hideMark/>
          </w:tcPr>
          <w:p w:rsidR="005416DB" w:rsidRDefault="000E174C" w:rsidP="000E174C">
            <w:pPr>
              <w:rPr>
                <w:rFonts w:ascii="Times New Roman" w:hAnsi="Times New Roman"/>
              </w:rPr>
            </w:pPr>
            <w:r w:rsidRPr="005F14D2">
              <w:rPr>
                <w:rFonts w:ascii="Times New Roman" w:hAnsi="Times New Roman"/>
              </w:rPr>
              <w:t>C0040/R0070</w:t>
            </w:r>
          </w:p>
          <w:p w:rsidR="00490456" w:rsidRPr="005F14D2" w:rsidRDefault="005416DB" w:rsidP="000E174C">
            <w:pPr>
              <w:rPr>
                <w:rFonts w:ascii="Times New Roman" w:hAnsi="Times New Roman"/>
              </w:rPr>
            </w:pPr>
            <w:r>
              <w:rPr>
                <w:rFonts w:ascii="Times New Roman" w:hAnsi="Times New Roman"/>
              </w:rPr>
              <w:t>(</w:t>
            </w:r>
            <w:r w:rsidR="00490456" w:rsidRPr="005F14D2">
              <w:rPr>
                <w:rFonts w:ascii="Times New Roman" w:hAnsi="Times New Roman"/>
              </w:rPr>
              <w:t>E7</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Marine, aviation and transport insurance and proportional reinsurance – </w:t>
            </w:r>
            <w:r w:rsidR="000E2A5D">
              <w:rPr>
                <w:rFonts w:ascii="Times New Roman" w:hAnsi="Times New Roman"/>
                <w:lang w:val="en-US"/>
              </w:rPr>
              <w:t>N</w:t>
            </w:r>
            <w:r w:rsidRPr="005F14D2">
              <w:rPr>
                <w:rFonts w:ascii="Times New Roman" w:hAnsi="Times New Roman"/>
                <w:lang w:val="en-US"/>
              </w:rPr>
              <w:t>et</w:t>
            </w:r>
            <w:r w:rsidR="000E2A5D">
              <w:rPr>
                <w:rFonts w:ascii="Times New Roman" w:hAnsi="Times New Roman"/>
                <w:lang w:val="en-US"/>
              </w:rPr>
              <w:t xml:space="preserve"> (of reinsu</w:t>
            </w:r>
            <w:r w:rsidR="000E2A5D">
              <w:rPr>
                <w:rFonts w:ascii="Times New Roman" w:hAnsi="Times New Roman"/>
                <w:lang w:val="en-US"/>
              </w:rPr>
              <w:t>r</w:t>
            </w:r>
            <w:r w:rsidR="000E2A5D">
              <w:rPr>
                <w:rFonts w:ascii="Times New Roman" w:hAnsi="Times New Roman"/>
                <w:lang w:val="en-US"/>
              </w:rPr>
              <w:t>ance)</w:t>
            </w:r>
            <w:r w:rsidRPr="005F14D2">
              <w:rPr>
                <w:rFonts w:ascii="Times New Roman" w:hAnsi="Times New Roman"/>
                <w:lang w:val="en-US"/>
              </w:rPr>
              <w:t xml:space="preserve"> written premiums</w:t>
            </w:r>
            <w:r w:rsidR="00A16920">
              <w:rPr>
                <w:rFonts w:ascii="Times New Roman" w:hAnsi="Times New Roman"/>
                <w:lang w:val="en-US"/>
              </w:rPr>
              <w:t xml:space="preserve"> in the last 12 months</w:t>
            </w:r>
            <w:r w:rsidRPr="005F14D2">
              <w:rPr>
                <w:rFonts w:ascii="Times New Roman" w:hAnsi="Times New Roman"/>
                <w:lang w:val="en-US"/>
              </w:rPr>
              <w:t xml:space="preserve"> – non-life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marine, aviation and transport insurance and proportional reinsurance during the (rolling) last 12 months, after deduction of premiums for reinsurance contracts, with a floor equal to zero, relating to non-life activities</w:t>
            </w:r>
            <w:r w:rsidR="00B27A53" w:rsidRPr="005F14D2">
              <w:rPr>
                <w:rFonts w:ascii="Times New Roman" w:hAnsi="Times New Roman"/>
                <w:lang w:val="en-US"/>
              </w:rPr>
              <w:t>.</w:t>
            </w:r>
          </w:p>
        </w:tc>
      </w:tr>
      <w:tr w:rsidR="00490456" w:rsidRPr="004F3F67" w:rsidTr="005F14D2">
        <w:trPr>
          <w:trHeight w:val="1621"/>
        </w:trPr>
        <w:tc>
          <w:tcPr>
            <w:tcW w:w="1862" w:type="dxa"/>
            <w:hideMark/>
          </w:tcPr>
          <w:p w:rsidR="005416DB" w:rsidRDefault="000E174C" w:rsidP="000E174C">
            <w:pPr>
              <w:rPr>
                <w:rFonts w:ascii="Times New Roman" w:hAnsi="Times New Roman"/>
              </w:rPr>
            </w:pPr>
            <w:r w:rsidRPr="005F14D2">
              <w:rPr>
                <w:rFonts w:ascii="Times New Roman" w:hAnsi="Times New Roman"/>
              </w:rPr>
              <w:t>C0050/R0070</w:t>
            </w:r>
          </w:p>
          <w:p w:rsidR="00490456" w:rsidRPr="005F14D2" w:rsidRDefault="005416DB" w:rsidP="000E174C">
            <w:pPr>
              <w:rPr>
                <w:rFonts w:ascii="Times New Roman" w:hAnsi="Times New Roman"/>
              </w:rPr>
            </w:pPr>
            <w:r>
              <w:rPr>
                <w:rFonts w:ascii="Times New Roman" w:hAnsi="Times New Roman"/>
              </w:rPr>
              <w:t>(</w:t>
            </w:r>
            <w:r w:rsidR="00490456" w:rsidRPr="005F14D2">
              <w:rPr>
                <w:rFonts w:ascii="Times New Roman" w:hAnsi="Times New Roman"/>
              </w:rPr>
              <w:t>F7</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Marine, aviation and transport insurance and proportional reinsurance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w:t>
            </w:r>
            <w:r w:rsidR="00764689">
              <w:rPr>
                <w:rFonts w:ascii="Times New Roman" w:hAnsi="Times New Roman"/>
                <w:lang w:val="en-US"/>
              </w:rPr>
              <w:t>r</w:t>
            </w:r>
            <w:r w:rsidR="00764689">
              <w:rPr>
                <w:rFonts w:ascii="Times New Roman" w:hAnsi="Times New Roman"/>
                <w:lang w:val="en-US"/>
              </w:rPr>
              <w:t>ance/ SPV)</w:t>
            </w:r>
            <w:r w:rsidRPr="005F14D2">
              <w:rPr>
                <w:rFonts w:ascii="Times New Roman" w:hAnsi="Times New Roman"/>
                <w:lang w:val="en-US"/>
              </w:rPr>
              <w:t xml:space="preserve"> best estimate </w:t>
            </w:r>
            <w:r w:rsidR="00762CC0" w:rsidRPr="005F14D2">
              <w:rPr>
                <w:rFonts w:ascii="Times New Roman" w:hAnsi="Times New Roman"/>
                <w:lang w:val="en-US"/>
              </w:rPr>
              <w:t xml:space="preserve">and TP calculated as a whole </w:t>
            </w:r>
            <w:r w:rsidRPr="005F14D2">
              <w:rPr>
                <w:rFonts w:ascii="Times New Roman" w:hAnsi="Times New Roman"/>
                <w:lang w:val="en-US"/>
              </w:rPr>
              <w:t>–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marine, aviation and transport insurance and proportional reinsurance, without risk margin after deduction of the amounts r</w:t>
            </w:r>
            <w:r w:rsidR="00490456" w:rsidRPr="005F14D2">
              <w:rPr>
                <w:rFonts w:ascii="Times New Roman" w:hAnsi="Times New Roman"/>
                <w:lang w:val="en-US"/>
              </w:rPr>
              <w:t>e</w:t>
            </w:r>
            <w:r w:rsidR="00490456" w:rsidRPr="005F14D2">
              <w:rPr>
                <w:rFonts w:ascii="Times New Roman" w:hAnsi="Times New Roman"/>
                <w:lang w:val="en-US"/>
              </w:rPr>
              <w:t>coverable from reinsurance contracts and SPVs, with a floor equal to zero, relating to life activities</w:t>
            </w:r>
            <w:r w:rsidR="00B27A53" w:rsidRPr="005F14D2">
              <w:rPr>
                <w:rFonts w:ascii="Times New Roman" w:hAnsi="Times New Roman"/>
                <w:lang w:val="en-US"/>
              </w:rPr>
              <w:t>.</w:t>
            </w:r>
            <w:r w:rsidR="00490456" w:rsidRPr="005F14D2">
              <w:rPr>
                <w:rFonts w:ascii="Times New Roman" w:hAnsi="Times New Roman"/>
                <w:lang w:val="en-US"/>
              </w:rPr>
              <w:br/>
            </w:r>
          </w:p>
        </w:tc>
      </w:tr>
      <w:tr w:rsidR="00490456" w:rsidRPr="004F3F67" w:rsidTr="005F14D2">
        <w:trPr>
          <w:trHeight w:val="1404"/>
        </w:trPr>
        <w:tc>
          <w:tcPr>
            <w:tcW w:w="1862" w:type="dxa"/>
            <w:hideMark/>
          </w:tcPr>
          <w:p w:rsidR="005416DB" w:rsidRDefault="000E174C" w:rsidP="000E174C">
            <w:pPr>
              <w:rPr>
                <w:rFonts w:ascii="Times New Roman" w:hAnsi="Times New Roman"/>
              </w:rPr>
            </w:pPr>
            <w:r w:rsidRPr="005F14D2">
              <w:rPr>
                <w:rFonts w:ascii="Times New Roman" w:hAnsi="Times New Roman"/>
              </w:rPr>
              <w:t>C0060/R0070</w:t>
            </w:r>
          </w:p>
          <w:p w:rsidR="00490456" w:rsidRPr="005F14D2" w:rsidRDefault="005416DB" w:rsidP="000E174C">
            <w:pPr>
              <w:rPr>
                <w:rFonts w:ascii="Times New Roman" w:hAnsi="Times New Roman"/>
              </w:rPr>
            </w:pPr>
            <w:r>
              <w:rPr>
                <w:rFonts w:ascii="Times New Roman" w:hAnsi="Times New Roman"/>
              </w:rPr>
              <w:t>(</w:t>
            </w:r>
            <w:r w:rsidR="00490456" w:rsidRPr="005F14D2">
              <w:rPr>
                <w:rFonts w:ascii="Times New Roman" w:hAnsi="Times New Roman"/>
              </w:rPr>
              <w:t>G7</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Marine, aviation and transport insurance and proportional reinsurance – </w:t>
            </w:r>
            <w:r w:rsidR="000E2A5D">
              <w:rPr>
                <w:rFonts w:ascii="Times New Roman" w:hAnsi="Times New Roman"/>
                <w:lang w:val="en-US"/>
              </w:rPr>
              <w:t>N</w:t>
            </w:r>
            <w:r w:rsidRPr="005F14D2">
              <w:rPr>
                <w:rFonts w:ascii="Times New Roman" w:hAnsi="Times New Roman"/>
                <w:lang w:val="en-US"/>
              </w:rPr>
              <w:t>et</w:t>
            </w:r>
            <w:r w:rsidR="000E2A5D">
              <w:rPr>
                <w:rFonts w:ascii="Times New Roman" w:hAnsi="Times New Roman"/>
                <w:lang w:val="en-US"/>
              </w:rPr>
              <w:t xml:space="preserve"> (of reinsu</w:t>
            </w:r>
            <w:r w:rsidR="000E2A5D">
              <w:rPr>
                <w:rFonts w:ascii="Times New Roman" w:hAnsi="Times New Roman"/>
                <w:lang w:val="en-US"/>
              </w:rPr>
              <w:t>r</w:t>
            </w:r>
            <w:r w:rsidR="000E2A5D">
              <w:rPr>
                <w:rFonts w:ascii="Times New Roman" w:hAnsi="Times New Roman"/>
                <w:lang w:val="en-US"/>
              </w:rPr>
              <w:t>ance)</w:t>
            </w:r>
            <w:r w:rsidRPr="005F14D2">
              <w:rPr>
                <w:rFonts w:ascii="Times New Roman" w:hAnsi="Times New Roman"/>
                <w:lang w:val="en-US"/>
              </w:rPr>
              <w:t xml:space="preserve"> written premiums</w:t>
            </w:r>
            <w:r w:rsidR="00A16920">
              <w:rPr>
                <w:rFonts w:ascii="Times New Roman" w:hAnsi="Times New Roman"/>
                <w:lang w:val="en-US"/>
              </w:rPr>
              <w:t xml:space="preserve"> in the last 12 months</w:t>
            </w:r>
            <w:r w:rsidRPr="005F14D2">
              <w:rPr>
                <w:rFonts w:ascii="Times New Roman" w:hAnsi="Times New Roman"/>
                <w:lang w:val="en-US"/>
              </w:rPr>
              <w:t xml:space="preserve"> –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marine, aviation and transport insurance and proportional reinsurance during the (rolling) last 12 months, after deduction of premiums for reinsurance contracts, with a floor equal to zero, relating to life activities</w:t>
            </w:r>
            <w:r w:rsidR="00B27A53" w:rsidRPr="005F14D2">
              <w:rPr>
                <w:rFonts w:ascii="Times New Roman" w:hAnsi="Times New Roman"/>
                <w:lang w:val="en-US"/>
              </w:rPr>
              <w:t>.</w:t>
            </w:r>
          </w:p>
        </w:tc>
      </w:tr>
      <w:tr w:rsidR="00490456" w:rsidRPr="004F3F67" w:rsidTr="005F14D2">
        <w:trPr>
          <w:trHeight w:val="1693"/>
        </w:trPr>
        <w:tc>
          <w:tcPr>
            <w:tcW w:w="1862" w:type="dxa"/>
            <w:hideMark/>
          </w:tcPr>
          <w:p w:rsidR="005416DB" w:rsidRDefault="000E174C" w:rsidP="000E174C">
            <w:pPr>
              <w:rPr>
                <w:rFonts w:ascii="Times New Roman" w:hAnsi="Times New Roman"/>
              </w:rPr>
            </w:pPr>
            <w:r w:rsidRPr="005F14D2">
              <w:rPr>
                <w:rFonts w:ascii="Times New Roman" w:hAnsi="Times New Roman"/>
              </w:rPr>
              <w:t>C0030/R0080</w:t>
            </w:r>
          </w:p>
          <w:p w:rsidR="00490456" w:rsidRPr="005F14D2" w:rsidRDefault="005416DB" w:rsidP="000E174C">
            <w:pPr>
              <w:rPr>
                <w:rFonts w:ascii="Times New Roman" w:hAnsi="Times New Roman"/>
              </w:rPr>
            </w:pPr>
            <w:r>
              <w:rPr>
                <w:rFonts w:ascii="Times New Roman" w:hAnsi="Times New Roman"/>
              </w:rPr>
              <w:t>(</w:t>
            </w:r>
            <w:r w:rsidR="00490456" w:rsidRPr="005F14D2">
              <w:rPr>
                <w:rFonts w:ascii="Times New Roman" w:hAnsi="Times New Roman"/>
              </w:rPr>
              <w:t>D8</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Fire and other damage to property insurance and pr</w:t>
            </w:r>
            <w:r w:rsidRPr="005F14D2">
              <w:rPr>
                <w:rFonts w:ascii="Times New Roman" w:hAnsi="Times New Roman"/>
                <w:lang w:val="en-US"/>
              </w:rPr>
              <w:t>o</w:t>
            </w:r>
            <w:r w:rsidRPr="005F14D2">
              <w:rPr>
                <w:rFonts w:ascii="Times New Roman" w:hAnsi="Times New Roman"/>
                <w:lang w:val="en-US"/>
              </w:rPr>
              <w:t xml:space="preserve">portional reinsurance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reinsurance/ SPV)</w:t>
            </w:r>
            <w:r w:rsidRPr="005F14D2">
              <w:rPr>
                <w:rFonts w:ascii="Times New Roman" w:hAnsi="Times New Roman"/>
                <w:lang w:val="en-US"/>
              </w:rPr>
              <w:t xml:space="preserve"> best estimate </w:t>
            </w:r>
            <w:r w:rsidR="00762CC0" w:rsidRPr="005F14D2">
              <w:rPr>
                <w:rFonts w:ascii="Times New Roman" w:hAnsi="Times New Roman"/>
                <w:lang w:val="en-US"/>
              </w:rPr>
              <w:t xml:space="preserve">and TP calculated as a whole </w:t>
            </w:r>
            <w:r w:rsidRPr="005F14D2">
              <w:rPr>
                <w:rFonts w:ascii="Times New Roman" w:hAnsi="Times New Roman"/>
                <w:lang w:val="en-US"/>
              </w:rPr>
              <w:t>– non-life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fire and other damage to property insurance and proportional reinsu</w:t>
            </w:r>
            <w:r w:rsidR="00490456" w:rsidRPr="005F14D2">
              <w:rPr>
                <w:rFonts w:ascii="Times New Roman" w:hAnsi="Times New Roman"/>
                <w:lang w:val="en-US"/>
              </w:rPr>
              <w:t>r</w:t>
            </w:r>
            <w:r w:rsidR="00490456" w:rsidRPr="005F14D2">
              <w:rPr>
                <w:rFonts w:ascii="Times New Roman" w:hAnsi="Times New Roman"/>
                <w:lang w:val="en-US"/>
              </w:rPr>
              <w:t>ance, without risk margin after deduction of the amounts recoverable from reinsurance contracts and SPVs, with a floor equal to zero, relating to non-life activities</w:t>
            </w:r>
            <w:r w:rsidR="00B27A53" w:rsidRPr="005F14D2">
              <w:rPr>
                <w:rFonts w:ascii="Times New Roman" w:hAnsi="Times New Roman"/>
                <w:lang w:val="en-US"/>
              </w:rPr>
              <w:t>.</w:t>
            </w:r>
            <w:r w:rsidR="00490456" w:rsidRPr="005F14D2">
              <w:rPr>
                <w:rFonts w:ascii="Times New Roman" w:hAnsi="Times New Roman"/>
                <w:lang w:val="en-US"/>
              </w:rPr>
              <w:br/>
            </w:r>
          </w:p>
        </w:tc>
      </w:tr>
      <w:tr w:rsidR="00490456" w:rsidRPr="004F3F67" w:rsidTr="005F14D2">
        <w:trPr>
          <w:trHeight w:val="1545"/>
        </w:trPr>
        <w:tc>
          <w:tcPr>
            <w:tcW w:w="1862" w:type="dxa"/>
            <w:hideMark/>
          </w:tcPr>
          <w:p w:rsidR="005416DB" w:rsidRDefault="000E174C" w:rsidP="000E174C">
            <w:pPr>
              <w:rPr>
                <w:rFonts w:ascii="Times New Roman" w:hAnsi="Times New Roman"/>
              </w:rPr>
            </w:pPr>
            <w:r w:rsidRPr="005F14D2">
              <w:rPr>
                <w:rFonts w:ascii="Times New Roman" w:hAnsi="Times New Roman"/>
              </w:rPr>
              <w:t>C0040/R0080</w:t>
            </w:r>
          </w:p>
          <w:p w:rsidR="00490456" w:rsidRPr="005F14D2" w:rsidRDefault="005416DB" w:rsidP="000E174C">
            <w:pPr>
              <w:rPr>
                <w:rFonts w:ascii="Times New Roman" w:hAnsi="Times New Roman"/>
              </w:rPr>
            </w:pPr>
            <w:r>
              <w:rPr>
                <w:rFonts w:ascii="Times New Roman" w:hAnsi="Times New Roman"/>
              </w:rPr>
              <w:t>(</w:t>
            </w:r>
            <w:r w:rsidR="00490456" w:rsidRPr="005F14D2">
              <w:rPr>
                <w:rFonts w:ascii="Times New Roman" w:hAnsi="Times New Roman"/>
              </w:rPr>
              <w:t>E8</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Fire and other damage to property insurance and pr</w:t>
            </w:r>
            <w:r w:rsidRPr="005F14D2">
              <w:rPr>
                <w:rFonts w:ascii="Times New Roman" w:hAnsi="Times New Roman"/>
                <w:lang w:val="en-US"/>
              </w:rPr>
              <w:t>o</w:t>
            </w:r>
            <w:r w:rsidRPr="005F14D2">
              <w:rPr>
                <w:rFonts w:ascii="Times New Roman" w:hAnsi="Times New Roman"/>
                <w:lang w:val="en-US"/>
              </w:rPr>
              <w:t xml:space="preserve">portional reinsurance – </w:t>
            </w:r>
            <w:r w:rsidR="000E2A5D">
              <w:rPr>
                <w:rFonts w:ascii="Times New Roman" w:hAnsi="Times New Roman"/>
                <w:lang w:val="en-US"/>
              </w:rPr>
              <w:t>N</w:t>
            </w:r>
            <w:r w:rsidRPr="005F14D2">
              <w:rPr>
                <w:rFonts w:ascii="Times New Roman" w:hAnsi="Times New Roman"/>
                <w:lang w:val="en-US"/>
              </w:rPr>
              <w:t>et</w:t>
            </w:r>
            <w:r w:rsidR="000E2A5D">
              <w:rPr>
                <w:rFonts w:ascii="Times New Roman" w:hAnsi="Times New Roman"/>
                <w:lang w:val="en-US"/>
              </w:rPr>
              <w:t xml:space="preserve"> (of reinsurance)</w:t>
            </w:r>
            <w:r w:rsidRPr="005F14D2">
              <w:rPr>
                <w:rFonts w:ascii="Times New Roman" w:hAnsi="Times New Roman"/>
                <w:lang w:val="en-US"/>
              </w:rPr>
              <w:t xml:space="preserve"> written pr</w:t>
            </w:r>
            <w:r w:rsidRPr="005F14D2">
              <w:rPr>
                <w:rFonts w:ascii="Times New Roman" w:hAnsi="Times New Roman"/>
                <w:lang w:val="en-US"/>
              </w:rPr>
              <w:t>e</w:t>
            </w:r>
            <w:r w:rsidRPr="005F14D2">
              <w:rPr>
                <w:rFonts w:ascii="Times New Roman" w:hAnsi="Times New Roman"/>
                <w:lang w:val="en-US"/>
              </w:rPr>
              <w:t xml:space="preserve">miums </w:t>
            </w:r>
            <w:r w:rsidR="00A16920">
              <w:rPr>
                <w:rFonts w:ascii="Times New Roman" w:hAnsi="Times New Roman"/>
                <w:lang w:val="en-US"/>
              </w:rPr>
              <w:t>in the last 12 months</w:t>
            </w:r>
            <w:r w:rsidR="00A16920" w:rsidRPr="004E091B">
              <w:rPr>
                <w:rFonts w:ascii="Times New Roman" w:hAnsi="Times New Roman"/>
                <w:lang w:val="en-US"/>
              </w:rPr>
              <w:t xml:space="preserve"> </w:t>
            </w:r>
            <w:r w:rsidRPr="005F14D2">
              <w:rPr>
                <w:rFonts w:ascii="Times New Roman" w:hAnsi="Times New Roman"/>
                <w:lang w:val="en-US"/>
              </w:rPr>
              <w:t>– non-life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fire and other da</w:t>
            </w:r>
            <w:r w:rsidR="00490456" w:rsidRPr="005F14D2">
              <w:rPr>
                <w:rFonts w:ascii="Times New Roman" w:hAnsi="Times New Roman"/>
                <w:lang w:val="en-US"/>
              </w:rPr>
              <w:t>m</w:t>
            </w:r>
            <w:r w:rsidR="00490456" w:rsidRPr="005F14D2">
              <w:rPr>
                <w:rFonts w:ascii="Times New Roman" w:hAnsi="Times New Roman"/>
                <w:lang w:val="en-US"/>
              </w:rPr>
              <w:t>age to property insurance and proportional reinsurance during the (rolling) last 12 months, after deduction of premiums for reinsurance contracts, with a floor equal to zero, relating to non-life activities</w:t>
            </w:r>
            <w:r w:rsidR="00B27A53" w:rsidRPr="005F14D2">
              <w:rPr>
                <w:rFonts w:ascii="Times New Roman" w:hAnsi="Times New Roman"/>
                <w:lang w:val="en-US"/>
              </w:rPr>
              <w:t>.</w:t>
            </w:r>
          </w:p>
        </w:tc>
      </w:tr>
      <w:tr w:rsidR="00490456" w:rsidRPr="004F3F67" w:rsidTr="005F14D2">
        <w:trPr>
          <w:trHeight w:val="1669"/>
        </w:trPr>
        <w:tc>
          <w:tcPr>
            <w:tcW w:w="1862" w:type="dxa"/>
            <w:hideMark/>
          </w:tcPr>
          <w:p w:rsidR="005416DB" w:rsidRDefault="000E174C" w:rsidP="000E174C">
            <w:pPr>
              <w:rPr>
                <w:rFonts w:ascii="Times New Roman" w:hAnsi="Times New Roman"/>
              </w:rPr>
            </w:pPr>
            <w:r w:rsidRPr="005F14D2">
              <w:rPr>
                <w:rFonts w:ascii="Times New Roman" w:hAnsi="Times New Roman"/>
              </w:rPr>
              <w:t>C0050/R0080</w:t>
            </w:r>
          </w:p>
          <w:p w:rsidR="00490456" w:rsidRPr="005F14D2" w:rsidRDefault="005416DB" w:rsidP="000E174C">
            <w:pPr>
              <w:rPr>
                <w:rFonts w:ascii="Times New Roman" w:hAnsi="Times New Roman"/>
              </w:rPr>
            </w:pPr>
            <w:r>
              <w:rPr>
                <w:rFonts w:ascii="Times New Roman" w:hAnsi="Times New Roman"/>
              </w:rPr>
              <w:t>(</w:t>
            </w:r>
            <w:r w:rsidR="00490456" w:rsidRPr="005F14D2">
              <w:rPr>
                <w:rFonts w:ascii="Times New Roman" w:hAnsi="Times New Roman"/>
              </w:rPr>
              <w:t>F8</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Fire and other damage to property insurance and pr</w:t>
            </w:r>
            <w:r w:rsidRPr="005F14D2">
              <w:rPr>
                <w:rFonts w:ascii="Times New Roman" w:hAnsi="Times New Roman"/>
                <w:lang w:val="en-US"/>
              </w:rPr>
              <w:t>o</w:t>
            </w:r>
            <w:r w:rsidRPr="005F14D2">
              <w:rPr>
                <w:rFonts w:ascii="Times New Roman" w:hAnsi="Times New Roman"/>
                <w:lang w:val="en-US"/>
              </w:rPr>
              <w:t xml:space="preserve">portional reinsurance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reinsurance/ SPV)</w:t>
            </w:r>
            <w:r w:rsidRPr="005F14D2">
              <w:rPr>
                <w:rFonts w:ascii="Times New Roman" w:hAnsi="Times New Roman"/>
                <w:lang w:val="en-US"/>
              </w:rPr>
              <w:t xml:space="preserve"> best estimate </w:t>
            </w:r>
            <w:r w:rsidR="00762CC0" w:rsidRPr="005F14D2">
              <w:rPr>
                <w:rFonts w:ascii="Times New Roman" w:hAnsi="Times New Roman"/>
                <w:lang w:val="en-US"/>
              </w:rPr>
              <w:t xml:space="preserve">and TP calculated as a whole </w:t>
            </w:r>
            <w:r w:rsidRPr="005F14D2">
              <w:rPr>
                <w:rFonts w:ascii="Times New Roman" w:hAnsi="Times New Roman"/>
                <w:lang w:val="en-US"/>
              </w:rPr>
              <w:t>–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fire and other damage to property insurance and proportional reinsu</w:t>
            </w:r>
            <w:r w:rsidR="00490456" w:rsidRPr="005F14D2">
              <w:rPr>
                <w:rFonts w:ascii="Times New Roman" w:hAnsi="Times New Roman"/>
                <w:lang w:val="en-US"/>
              </w:rPr>
              <w:t>r</w:t>
            </w:r>
            <w:r w:rsidR="00490456" w:rsidRPr="005F14D2">
              <w:rPr>
                <w:rFonts w:ascii="Times New Roman" w:hAnsi="Times New Roman"/>
                <w:lang w:val="en-US"/>
              </w:rPr>
              <w:t>ance, without risk margin after deduction of the amounts recoverable from reinsurance contracts and SPVs, with a floor equal to zero, relating to life activities</w:t>
            </w:r>
            <w:r w:rsidR="00B27A53" w:rsidRPr="005F14D2">
              <w:rPr>
                <w:rFonts w:ascii="Times New Roman" w:hAnsi="Times New Roman"/>
                <w:lang w:val="en-US"/>
              </w:rPr>
              <w:t>.</w:t>
            </w:r>
            <w:r w:rsidR="00490456" w:rsidRPr="005F14D2">
              <w:rPr>
                <w:rFonts w:ascii="Times New Roman" w:hAnsi="Times New Roman"/>
                <w:lang w:val="en-US"/>
              </w:rPr>
              <w:br/>
            </w:r>
          </w:p>
        </w:tc>
      </w:tr>
      <w:tr w:rsidR="00490456" w:rsidRPr="004F3F67" w:rsidTr="005F14D2">
        <w:trPr>
          <w:trHeight w:val="1530"/>
        </w:trPr>
        <w:tc>
          <w:tcPr>
            <w:tcW w:w="1862" w:type="dxa"/>
            <w:hideMark/>
          </w:tcPr>
          <w:p w:rsidR="005416DB" w:rsidRDefault="000E174C" w:rsidP="000E174C">
            <w:pPr>
              <w:rPr>
                <w:rFonts w:ascii="Times New Roman" w:hAnsi="Times New Roman"/>
              </w:rPr>
            </w:pPr>
            <w:r w:rsidRPr="005F14D2">
              <w:rPr>
                <w:rFonts w:ascii="Times New Roman" w:hAnsi="Times New Roman"/>
              </w:rPr>
              <w:t>C0060/R0080</w:t>
            </w:r>
          </w:p>
          <w:p w:rsidR="00490456" w:rsidRPr="005F14D2" w:rsidRDefault="005416DB" w:rsidP="000E174C">
            <w:pPr>
              <w:rPr>
                <w:rFonts w:ascii="Times New Roman" w:hAnsi="Times New Roman"/>
              </w:rPr>
            </w:pPr>
            <w:r>
              <w:rPr>
                <w:rFonts w:ascii="Times New Roman" w:hAnsi="Times New Roman"/>
              </w:rPr>
              <w:t>(</w:t>
            </w:r>
            <w:r w:rsidR="00490456" w:rsidRPr="005F14D2">
              <w:rPr>
                <w:rFonts w:ascii="Times New Roman" w:hAnsi="Times New Roman"/>
              </w:rPr>
              <w:t>G8</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Fire and other damage to property insurance and pr</w:t>
            </w:r>
            <w:r w:rsidRPr="005F14D2">
              <w:rPr>
                <w:rFonts w:ascii="Times New Roman" w:hAnsi="Times New Roman"/>
                <w:lang w:val="en-US"/>
              </w:rPr>
              <w:t>o</w:t>
            </w:r>
            <w:r w:rsidRPr="005F14D2">
              <w:rPr>
                <w:rFonts w:ascii="Times New Roman" w:hAnsi="Times New Roman"/>
                <w:lang w:val="en-US"/>
              </w:rPr>
              <w:t xml:space="preserve">portional reinsurance – </w:t>
            </w:r>
            <w:r w:rsidR="000E2A5D">
              <w:rPr>
                <w:rFonts w:ascii="Times New Roman" w:hAnsi="Times New Roman"/>
                <w:lang w:val="en-US"/>
              </w:rPr>
              <w:t>N</w:t>
            </w:r>
            <w:r w:rsidRPr="005F14D2">
              <w:rPr>
                <w:rFonts w:ascii="Times New Roman" w:hAnsi="Times New Roman"/>
                <w:lang w:val="en-US"/>
              </w:rPr>
              <w:t>et</w:t>
            </w:r>
            <w:r w:rsidR="000E2A5D">
              <w:rPr>
                <w:rFonts w:ascii="Times New Roman" w:hAnsi="Times New Roman"/>
                <w:lang w:val="en-US"/>
              </w:rPr>
              <w:t xml:space="preserve"> (of reinsurance)</w:t>
            </w:r>
            <w:r w:rsidRPr="005F14D2">
              <w:rPr>
                <w:rFonts w:ascii="Times New Roman" w:hAnsi="Times New Roman"/>
                <w:lang w:val="en-US"/>
              </w:rPr>
              <w:t xml:space="preserve"> written pr</w:t>
            </w:r>
            <w:r w:rsidRPr="005F14D2">
              <w:rPr>
                <w:rFonts w:ascii="Times New Roman" w:hAnsi="Times New Roman"/>
                <w:lang w:val="en-US"/>
              </w:rPr>
              <w:t>e</w:t>
            </w:r>
            <w:r w:rsidRPr="005F14D2">
              <w:rPr>
                <w:rFonts w:ascii="Times New Roman" w:hAnsi="Times New Roman"/>
                <w:lang w:val="en-US"/>
              </w:rPr>
              <w:t xml:space="preserve">miums </w:t>
            </w:r>
            <w:r w:rsidR="00A16920">
              <w:rPr>
                <w:rFonts w:ascii="Times New Roman" w:hAnsi="Times New Roman"/>
                <w:lang w:val="en-US"/>
              </w:rPr>
              <w:t>in the last 12 months</w:t>
            </w:r>
            <w:r w:rsidR="00A16920" w:rsidRPr="004E091B">
              <w:rPr>
                <w:rFonts w:ascii="Times New Roman" w:hAnsi="Times New Roman"/>
                <w:lang w:val="en-US"/>
              </w:rPr>
              <w:t xml:space="preserve"> </w:t>
            </w:r>
            <w:r w:rsidRPr="005F14D2">
              <w:rPr>
                <w:rFonts w:ascii="Times New Roman" w:hAnsi="Times New Roman"/>
                <w:lang w:val="en-US"/>
              </w:rPr>
              <w:t>–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fire and other da</w:t>
            </w:r>
            <w:r w:rsidR="00490456" w:rsidRPr="005F14D2">
              <w:rPr>
                <w:rFonts w:ascii="Times New Roman" w:hAnsi="Times New Roman"/>
                <w:lang w:val="en-US"/>
              </w:rPr>
              <w:t>m</w:t>
            </w:r>
            <w:r w:rsidR="00490456" w:rsidRPr="005F14D2">
              <w:rPr>
                <w:rFonts w:ascii="Times New Roman" w:hAnsi="Times New Roman"/>
                <w:lang w:val="en-US"/>
              </w:rPr>
              <w:t>age to property insurance and proportional reinsurance during the (rolling) last 12 months, after deduction of premiums for reinsurance contracts, with a floor equal to zero, relating to life activities</w:t>
            </w:r>
            <w:r w:rsidR="00B27A53" w:rsidRPr="005F14D2">
              <w:rPr>
                <w:rFonts w:ascii="Times New Roman" w:hAnsi="Times New Roman"/>
                <w:lang w:val="en-US"/>
              </w:rPr>
              <w:t>.</w:t>
            </w:r>
          </w:p>
        </w:tc>
      </w:tr>
      <w:tr w:rsidR="00490456" w:rsidRPr="004F3F67" w:rsidTr="005F14D2">
        <w:trPr>
          <w:trHeight w:val="1688"/>
        </w:trPr>
        <w:tc>
          <w:tcPr>
            <w:tcW w:w="1862" w:type="dxa"/>
            <w:hideMark/>
          </w:tcPr>
          <w:p w:rsidR="005416DB" w:rsidRDefault="000E174C" w:rsidP="000E174C">
            <w:pPr>
              <w:rPr>
                <w:rFonts w:ascii="Times New Roman" w:hAnsi="Times New Roman"/>
              </w:rPr>
            </w:pPr>
            <w:r w:rsidRPr="005F14D2">
              <w:rPr>
                <w:rFonts w:ascii="Times New Roman" w:hAnsi="Times New Roman"/>
              </w:rPr>
              <w:t>C0030/R0090</w:t>
            </w:r>
          </w:p>
          <w:p w:rsidR="00490456" w:rsidRPr="005F14D2" w:rsidRDefault="005416DB" w:rsidP="000E174C">
            <w:pPr>
              <w:rPr>
                <w:rFonts w:ascii="Times New Roman" w:hAnsi="Times New Roman"/>
              </w:rPr>
            </w:pPr>
            <w:r>
              <w:rPr>
                <w:rFonts w:ascii="Times New Roman" w:hAnsi="Times New Roman"/>
              </w:rPr>
              <w:t>(</w:t>
            </w:r>
            <w:r w:rsidR="00490456" w:rsidRPr="005F14D2">
              <w:rPr>
                <w:rFonts w:ascii="Times New Roman" w:hAnsi="Times New Roman"/>
              </w:rPr>
              <w:t>D9</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General liability insurance and proportional reinsurance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reinsurance/ SPV)</w:t>
            </w:r>
            <w:r w:rsidRPr="005F14D2">
              <w:rPr>
                <w:rFonts w:ascii="Times New Roman" w:hAnsi="Times New Roman"/>
                <w:lang w:val="en-US"/>
              </w:rPr>
              <w:t xml:space="preserve"> best estimate </w:t>
            </w:r>
            <w:r w:rsidR="00762CC0" w:rsidRPr="005F14D2">
              <w:rPr>
                <w:rFonts w:ascii="Times New Roman" w:hAnsi="Times New Roman"/>
                <w:lang w:val="en-US"/>
              </w:rPr>
              <w:t>and TP calcula</w:t>
            </w:r>
            <w:r w:rsidR="00762CC0" w:rsidRPr="005F14D2">
              <w:rPr>
                <w:rFonts w:ascii="Times New Roman" w:hAnsi="Times New Roman"/>
                <w:lang w:val="en-US"/>
              </w:rPr>
              <w:t>t</w:t>
            </w:r>
            <w:r w:rsidR="00762CC0" w:rsidRPr="005F14D2">
              <w:rPr>
                <w:rFonts w:ascii="Times New Roman" w:hAnsi="Times New Roman"/>
                <w:lang w:val="en-US"/>
              </w:rPr>
              <w:t xml:space="preserve">ed as a whole </w:t>
            </w:r>
            <w:r w:rsidRPr="005F14D2">
              <w:rPr>
                <w:rFonts w:ascii="Times New Roman" w:hAnsi="Times New Roman"/>
                <w:lang w:val="en-US"/>
              </w:rPr>
              <w:t>– non-life acti</w:t>
            </w:r>
            <w:r w:rsidRPr="005F14D2">
              <w:rPr>
                <w:rFonts w:ascii="Times New Roman" w:hAnsi="Times New Roman"/>
                <w:lang w:val="en-US"/>
              </w:rPr>
              <w:t>v</w:t>
            </w:r>
            <w:r w:rsidRPr="005F14D2">
              <w:rPr>
                <w:rFonts w:ascii="Times New Roman" w:hAnsi="Times New Roman"/>
                <w:lang w:val="en-US"/>
              </w:rPr>
              <w:t>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general liability insurance and proportional reinsurance, without risk margin after deduction of the amounts recoverable from reinsurance contracts and SPVs, with a floor equal to zero, relating to non-life activities</w:t>
            </w:r>
            <w:r w:rsidR="00B27A53" w:rsidRPr="005F14D2">
              <w:rPr>
                <w:rFonts w:ascii="Times New Roman" w:hAnsi="Times New Roman"/>
                <w:lang w:val="en-US"/>
              </w:rPr>
              <w:t>.</w:t>
            </w:r>
            <w:r w:rsidR="00490456" w:rsidRPr="005F14D2">
              <w:rPr>
                <w:rFonts w:ascii="Times New Roman" w:hAnsi="Times New Roman"/>
                <w:lang w:val="en-US"/>
              </w:rPr>
              <w:br/>
            </w:r>
          </w:p>
        </w:tc>
      </w:tr>
      <w:tr w:rsidR="00490456" w:rsidRPr="004F3F67" w:rsidTr="005F14D2">
        <w:trPr>
          <w:trHeight w:val="1530"/>
        </w:trPr>
        <w:tc>
          <w:tcPr>
            <w:tcW w:w="1862" w:type="dxa"/>
            <w:hideMark/>
          </w:tcPr>
          <w:p w:rsidR="005416DB" w:rsidRDefault="000E174C" w:rsidP="000E174C">
            <w:pPr>
              <w:rPr>
                <w:rFonts w:ascii="Times New Roman" w:hAnsi="Times New Roman"/>
              </w:rPr>
            </w:pPr>
            <w:r w:rsidRPr="005F14D2">
              <w:rPr>
                <w:rFonts w:ascii="Times New Roman" w:hAnsi="Times New Roman"/>
              </w:rPr>
              <w:t>C0040/R0090</w:t>
            </w:r>
          </w:p>
          <w:p w:rsidR="00490456" w:rsidRPr="005F14D2" w:rsidRDefault="005416DB" w:rsidP="000E174C">
            <w:pPr>
              <w:rPr>
                <w:rFonts w:ascii="Times New Roman" w:hAnsi="Times New Roman"/>
              </w:rPr>
            </w:pPr>
            <w:r>
              <w:rPr>
                <w:rFonts w:ascii="Times New Roman" w:hAnsi="Times New Roman"/>
              </w:rPr>
              <w:t>(</w:t>
            </w:r>
            <w:r w:rsidR="00490456" w:rsidRPr="005F14D2">
              <w:rPr>
                <w:rFonts w:ascii="Times New Roman" w:hAnsi="Times New Roman"/>
              </w:rPr>
              <w:t>E9</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General liability insurance and proportional reinsurance – </w:t>
            </w:r>
            <w:r w:rsidR="00764689">
              <w:rPr>
                <w:rFonts w:ascii="Times New Roman" w:hAnsi="Times New Roman"/>
                <w:lang w:val="en-US"/>
              </w:rPr>
              <w:t>N</w:t>
            </w:r>
            <w:r w:rsidRPr="005F14D2">
              <w:rPr>
                <w:rFonts w:ascii="Times New Roman" w:hAnsi="Times New Roman"/>
                <w:lang w:val="en-US"/>
              </w:rPr>
              <w:t>et</w:t>
            </w:r>
            <w:r w:rsidR="000E2A5D">
              <w:rPr>
                <w:rFonts w:ascii="Times New Roman" w:hAnsi="Times New Roman"/>
                <w:lang w:val="en-US"/>
              </w:rPr>
              <w:t xml:space="preserve"> (of reinsurance)</w:t>
            </w:r>
            <w:r w:rsidRPr="005F14D2">
              <w:rPr>
                <w:rFonts w:ascii="Times New Roman" w:hAnsi="Times New Roman"/>
                <w:lang w:val="en-US"/>
              </w:rPr>
              <w:t xml:space="preserve"> written premiums </w:t>
            </w:r>
            <w:r w:rsidR="00A16920">
              <w:rPr>
                <w:rFonts w:ascii="Times New Roman" w:hAnsi="Times New Roman"/>
                <w:lang w:val="en-US"/>
              </w:rPr>
              <w:t>in the last 12 months</w:t>
            </w:r>
            <w:r w:rsidR="00A16920" w:rsidRPr="004E091B">
              <w:rPr>
                <w:rFonts w:ascii="Times New Roman" w:hAnsi="Times New Roman"/>
                <w:lang w:val="en-US"/>
              </w:rPr>
              <w:t xml:space="preserve"> </w:t>
            </w:r>
            <w:r w:rsidRPr="005F14D2">
              <w:rPr>
                <w:rFonts w:ascii="Times New Roman" w:hAnsi="Times New Roman"/>
                <w:lang w:val="en-US"/>
              </w:rPr>
              <w:t>– non-life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general liability insurance and proportional reinsurance during the (rol</w:t>
            </w:r>
            <w:r w:rsidR="00490456" w:rsidRPr="005F14D2">
              <w:rPr>
                <w:rFonts w:ascii="Times New Roman" w:hAnsi="Times New Roman"/>
                <w:lang w:val="en-US"/>
              </w:rPr>
              <w:t>l</w:t>
            </w:r>
            <w:r w:rsidR="00490456" w:rsidRPr="005F14D2">
              <w:rPr>
                <w:rFonts w:ascii="Times New Roman" w:hAnsi="Times New Roman"/>
                <w:lang w:val="en-US"/>
              </w:rPr>
              <w:t>ing) last 12 months, after deduction of premiums for reinsurance contracts, with a floor equal to zero, relating to non-life activities</w:t>
            </w:r>
            <w:r w:rsidR="00B27A53" w:rsidRPr="005F14D2">
              <w:rPr>
                <w:rFonts w:ascii="Times New Roman" w:hAnsi="Times New Roman"/>
                <w:lang w:val="en-US"/>
              </w:rPr>
              <w:t>.</w:t>
            </w:r>
          </w:p>
        </w:tc>
      </w:tr>
      <w:tr w:rsidR="00490456" w:rsidRPr="004F3F67" w:rsidTr="005F14D2">
        <w:trPr>
          <w:trHeight w:val="1480"/>
        </w:trPr>
        <w:tc>
          <w:tcPr>
            <w:tcW w:w="1862" w:type="dxa"/>
            <w:hideMark/>
          </w:tcPr>
          <w:p w:rsidR="005416DB" w:rsidRDefault="000E174C" w:rsidP="000E174C">
            <w:pPr>
              <w:rPr>
                <w:rFonts w:ascii="Times New Roman" w:hAnsi="Times New Roman"/>
              </w:rPr>
            </w:pPr>
            <w:r w:rsidRPr="005F14D2">
              <w:rPr>
                <w:rFonts w:ascii="Times New Roman" w:hAnsi="Times New Roman"/>
              </w:rPr>
              <w:t>C0050/R0090</w:t>
            </w:r>
          </w:p>
          <w:p w:rsidR="00490456" w:rsidRPr="005F14D2" w:rsidRDefault="005416DB" w:rsidP="000E174C">
            <w:pPr>
              <w:rPr>
                <w:rFonts w:ascii="Times New Roman" w:hAnsi="Times New Roman"/>
              </w:rPr>
            </w:pPr>
            <w:r>
              <w:rPr>
                <w:rFonts w:ascii="Times New Roman" w:hAnsi="Times New Roman"/>
              </w:rPr>
              <w:t>(</w:t>
            </w:r>
            <w:r w:rsidR="00490456" w:rsidRPr="005F14D2">
              <w:rPr>
                <w:rFonts w:ascii="Times New Roman" w:hAnsi="Times New Roman"/>
              </w:rPr>
              <w:t>F9</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General liability insurance and proportional reinsurance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reinsurance/ SPV)</w:t>
            </w:r>
            <w:r w:rsidRPr="005F14D2">
              <w:rPr>
                <w:rFonts w:ascii="Times New Roman" w:hAnsi="Times New Roman"/>
                <w:lang w:val="en-US"/>
              </w:rPr>
              <w:t xml:space="preserve"> best estimate </w:t>
            </w:r>
            <w:r w:rsidR="00762CC0" w:rsidRPr="005F14D2">
              <w:rPr>
                <w:rFonts w:ascii="Times New Roman" w:hAnsi="Times New Roman"/>
                <w:lang w:val="en-US"/>
              </w:rPr>
              <w:t>and TP calcula</w:t>
            </w:r>
            <w:r w:rsidR="00762CC0" w:rsidRPr="005F14D2">
              <w:rPr>
                <w:rFonts w:ascii="Times New Roman" w:hAnsi="Times New Roman"/>
                <w:lang w:val="en-US"/>
              </w:rPr>
              <w:t>t</w:t>
            </w:r>
            <w:r w:rsidR="00762CC0" w:rsidRPr="005F14D2">
              <w:rPr>
                <w:rFonts w:ascii="Times New Roman" w:hAnsi="Times New Roman"/>
                <w:lang w:val="en-US"/>
              </w:rPr>
              <w:t xml:space="preserve">ed as a whole </w:t>
            </w:r>
            <w:r w:rsidRPr="005F14D2">
              <w:rPr>
                <w:rFonts w:ascii="Times New Roman" w:hAnsi="Times New Roman"/>
                <w:lang w:val="en-US"/>
              </w:rPr>
              <w:t>–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general liability insurance and proportional reinsurance, without risk margin after deduction of the amounts recoverable from reinsurance contracts and SPVs, with a floor equal to zero, relating to life activities</w:t>
            </w:r>
            <w:r w:rsidR="00B27A53" w:rsidRPr="005F14D2">
              <w:rPr>
                <w:rFonts w:ascii="Times New Roman" w:hAnsi="Times New Roman"/>
                <w:lang w:val="en-US"/>
              </w:rPr>
              <w:t>.</w:t>
            </w:r>
            <w:r w:rsidR="00490456" w:rsidRPr="005F14D2">
              <w:rPr>
                <w:rFonts w:ascii="Times New Roman" w:hAnsi="Times New Roman"/>
                <w:lang w:val="en-US"/>
              </w:rPr>
              <w:br/>
            </w:r>
          </w:p>
        </w:tc>
      </w:tr>
      <w:tr w:rsidR="00490456" w:rsidRPr="004F3F67" w:rsidTr="005F14D2">
        <w:trPr>
          <w:trHeight w:val="1459"/>
        </w:trPr>
        <w:tc>
          <w:tcPr>
            <w:tcW w:w="1862" w:type="dxa"/>
            <w:hideMark/>
          </w:tcPr>
          <w:p w:rsidR="005416DB" w:rsidRDefault="000E174C" w:rsidP="000E174C">
            <w:pPr>
              <w:rPr>
                <w:rFonts w:ascii="Times New Roman" w:hAnsi="Times New Roman"/>
              </w:rPr>
            </w:pPr>
            <w:r w:rsidRPr="005F14D2">
              <w:rPr>
                <w:rFonts w:ascii="Times New Roman" w:hAnsi="Times New Roman"/>
              </w:rPr>
              <w:t>C0060/R0090</w:t>
            </w:r>
          </w:p>
          <w:p w:rsidR="00490456" w:rsidRPr="005F14D2" w:rsidRDefault="005416DB" w:rsidP="000E174C">
            <w:pPr>
              <w:rPr>
                <w:rFonts w:ascii="Times New Roman" w:hAnsi="Times New Roman"/>
              </w:rPr>
            </w:pPr>
            <w:r>
              <w:rPr>
                <w:rFonts w:ascii="Times New Roman" w:hAnsi="Times New Roman"/>
              </w:rPr>
              <w:t>(</w:t>
            </w:r>
            <w:r w:rsidR="00490456" w:rsidRPr="005F14D2">
              <w:rPr>
                <w:rFonts w:ascii="Times New Roman" w:hAnsi="Times New Roman"/>
              </w:rPr>
              <w:t>G9</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General liability insurance and proportional reinsurance – </w:t>
            </w:r>
            <w:r w:rsidR="00764689">
              <w:rPr>
                <w:rFonts w:ascii="Times New Roman" w:hAnsi="Times New Roman"/>
                <w:lang w:val="en-US"/>
              </w:rPr>
              <w:t>N</w:t>
            </w:r>
            <w:r w:rsidRPr="005F14D2">
              <w:rPr>
                <w:rFonts w:ascii="Times New Roman" w:hAnsi="Times New Roman"/>
                <w:lang w:val="en-US"/>
              </w:rPr>
              <w:t>et</w:t>
            </w:r>
            <w:r w:rsidR="000E2A5D">
              <w:rPr>
                <w:rFonts w:ascii="Times New Roman" w:hAnsi="Times New Roman"/>
                <w:lang w:val="en-US"/>
              </w:rPr>
              <w:t xml:space="preserve"> (of reinsurance)</w:t>
            </w:r>
            <w:r w:rsidRPr="005F14D2">
              <w:rPr>
                <w:rFonts w:ascii="Times New Roman" w:hAnsi="Times New Roman"/>
                <w:lang w:val="en-US"/>
              </w:rPr>
              <w:t xml:space="preserve"> written premiums</w:t>
            </w:r>
            <w:r w:rsidR="00A16920">
              <w:rPr>
                <w:rFonts w:ascii="Times New Roman" w:hAnsi="Times New Roman"/>
                <w:lang w:val="en-US"/>
              </w:rPr>
              <w:t xml:space="preserve"> in the last 12 months</w:t>
            </w:r>
            <w:r w:rsidRPr="005F14D2">
              <w:rPr>
                <w:rFonts w:ascii="Times New Roman" w:hAnsi="Times New Roman"/>
                <w:lang w:val="en-US"/>
              </w:rPr>
              <w:t xml:space="preserve"> –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general liability insurance and proportional reinsurance during the (rol</w:t>
            </w:r>
            <w:r w:rsidR="00490456" w:rsidRPr="005F14D2">
              <w:rPr>
                <w:rFonts w:ascii="Times New Roman" w:hAnsi="Times New Roman"/>
                <w:lang w:val="en-US"/>
              </w:rPr>
              <w:t>l</w:t>
            </w:r>
            <w:r w:rsidR="00490456" w:rsidRPr="005F14D2">
              <w:rPr>
                <w:rFonts w:ascii="Times New Roman" w:hAnsi="Times New Roman"/>
                <w:lang w:val="en-US"/>
              </w:rPr>
              <w:t>ing) last 12 months, after deduction of premiums for reinsurance contracts, with a floor equal to zero, relating to life activities</w:t>
            </w:r>
            <w:r w:rsidR="006D7443" w:rsidRPr="005F14D2">
              <w:rPr>
                <w:rFonts w:ascii="Times New Roman" w:hAnsi="Times New Roman"/>
                <w:lang w:val="en-US"/>
              </w:rPr>
              <w:t>.</w:t>
            </w:r>
          </w:p>
        </w:tc>
      </w:tr>
      <w:tr w:rsidR="00490456" w:rsidRPr="004F3F67" w:rsidTr="005F14D2">
        <w:trPr>
          <w:trHeight w:val="1693"/>
        </w:trPr>
        <w:tc>
          <w:tcPr>
            <w:tcW w:w="1862" w:type="dxa"/>
            <w:hideMark/>
          </w:tcPr>
          <w:p w:rsidR="005416DB" w:rsidRDefault="000E174C" w:rsidP="000E174C">
            <w:pPr>
              <w:rPr>
                <w:rFonts w:ascii="Times New Roman" w:hAnsi="Times New Roman"/>
              </w:rPr>
            </w:pPr>
            <w:r w:rsidRPr="005F14D2">
              <w:rPr>
                <w:rFonts w:ascii="Times New Roman" w:hAnsi="Times New Roman"/>
              </w:rPr>
              <w:t>C0030/R0100</w:t>
            </w:r>
          </w:p>
          <w:p w:rsidR="00490456" w:rsidRPr="005F14D2" w:rsidRDefault="005416DB" w:rsidP="000E174C">
            <w:pPr>
              <w:rPr>
                <w:rFonts w:ascii="Times New Roman" w:hAnsi="Times New Roman"/>
              </w:rPr>
            </w:pPr>
            <w:r>
              <w:rPr>
                <w:rFonts w:ascii="Times New Roman" w:hAnsi="Times New Roman"/>
              </w:rPr>
              <w:t>(</w:t>
            </w:r>
            <w:r w:rsidR="00490456" w:rsidRPr="005F14D2">
              <w:rPr>
                <w:rFonts w:ascii="Times New Roman" w:hAnsi="Times New Roman"/>
              </w:rPr>
              <w:t>D10</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Credit and suretyship insu</w:t>
            </w:r>
            <w:r w:rsidRPr="005F14D2">
              <w:rPr>
                <w:rFonts w:ascii="Times New Roman" w:hAnsi="Times New Roman"/>
                <w:lang w:val="en-US"/>
              </w:rPr>
              <w:t>r</w:t>
            </w:r>
            <w:r w:rsidRPr="005F14D2">
              <w:rPr>
                <w:rFonts w:ascii="Times New Roman" w:hAnsi="Times New Roman"/>
                <w:lang w:val="en-US"/>
              </w:rPr>
              <w:t>ance and proportional rei</w:t>
            </w:r>
            <w:r w:rsidRPr="005F14D2">
              <w:rPr>
                <w:rFonts w:ascii="Times New Roman" w:hAnsi="Times New Roman"/>
                <w:lang w:val="en-US"/>
              </w:rPr>
              <w:t>n</w:t>
            </w:r>
            <w:r w:rsidRPr="005F14D2">
              <w:rPr>
                <w:rFonts w:ascii="Times New Roman" w:hAnsi="Times New Roman"/>
                <w:lang w:val="en-US"/>
              </w:rPr>
              <w:t xml:space="preserve">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reinsurance/ SPV)</w:t>
            </w:r>
            <w:r w:rsidRPr="005F14D2">
              <w:rPr>
                <w:rFonts w:ascii="Times New Roman" w:hAnsi="Times New Roman"/>
                <w:lang w:val="en-US"/>
              </w:rPr>
              <w:t xml:space="preserve"> best estimate </w:t>
            </w:r>
            <w:r w:rsidR="00762CC0" w:rsidRPr="005F14D2">
              <w:rPr>
                <w:rFonts w:ascii="Times New Roman" w:hAnsi="Times New Roman"/>
                <w:lang w:val="en-US"/>
              </w:rPr>
              <w:t xml:space="preserve">and TP calculated as a whole </w:t>
            </w:r>
            <w:r w:rsidRPr="005F14D2">
              <w:rPr>
                <w:rFonts w:ascii="Times New Roman" w:hAnsi="Times New Roman"/>
                <w:lang w:val="en-US"/>
              </w:rPr>
              <w:t>– non-life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credit and suret</w:t>
            </w:r>
            <w:r w:rsidR="00490456" w:rsidRPr="005F14D2">
              <w:rPr>
                <w:rFonts w:ascii="Times New Roman" w:hAnsi="Times New Roman"/>
                <w:lang w:val="en-US"/>
              </w:rPr>
              <w:t>y</w:t>
            </w:r>
            <w:r w:rsidR="00490456" w:rsidRPr="005F14D2">
              <w:rPr>
                <w:rFonts w:ascii="Times New Roman" w:hAnsi="Times New Roman"/>
                <w:lang w:val="en-US"/>
              </w:rPr>
              <w:t>ship insurance and proportional reinsurance, without risk margin after deduction of the amounts recoverable from reinsurance contracts and SPVs, with a floor equal to zero, relating to non-life activities</w:t>
            </w:r>
            <w:r w:rsidR="006D7443" w:rsidRPr="005F14D2">
              <w:rPr>
                <w:rFonts w:ascii="Times New Roman" w:hAnsi="Times New Roman"/>
                <w:lang w:val="en-US"/>
              </w:rPr>
              <w:t>.</w:t>
            </w:r>
            <w:r w:rsidR="00490456" w:rsidRPr="005F14D2">
              <w:rPr>
                <w:rFonts w:ascii="Times New Roman" w:hAnsi="Times New Roman"/>
                <w:lang w:val="en-US"/>
              </w:rPr>
              <w:br/>
            </w:r>
          </w:p>
        </w:tc>
      </w:tr>
      <w:tr w:rsidR="00490456" w:rsidRPr="004F3F67" w:rsidTr="005F14D2">
        <w:trPr>
          <w:trHeight w:val="1515"/>
        </w:trPr>
        <w:tc>
          <w:tcPr>
            <w:tcW w:w="1862" w:type="dxa"/>
            <w:hideMark/>
          </w:tcPr>
          <w:p w:rsidR="005416DB" w:rsidRDefault="000E174C" w:rsidP="000E174C">
            <w:pPr>
              <w:rPr>
                <w:rFonts w:ascii="Times New Roman" w:hAnsi="Times New Roman"/>
              </w:rPr>
            </w:pPr>
            <w:r w:rsidRPr="005F14D2">
              <w:rPr>
                <w:rFonts w:ascii="Times New Roman" w:hAnsi="Times New Roman"/>
              </w:rPr>
              <w:t>C0040/R0100</w:t>
            </w:r>
          </w:p>
          <w:p w:rsidR="00490456" w:rsidRPr="005F14D2" w:rsidRDefault="005416DB" w:rsidP="000E174C">
            <w:pPr>
              <w:rPr>
                <w:rFonts w:ascii="Times New Roman" w:hAnsi="Times New Roman"/>
              </w:rPr>
            </w:pPr>
            <w:r>
              <w:rPr>
                <w:rFonts w:ascii="Times New Roman" w:hAnsi="Times New Roman"/>
              </w:rPr>
              <w:t>(</w:t>
            </w:r>
            <w:r w:rsidR="00490456" w:rsidRPr="005F14D2">
              <w:rPr>
                <w:rFonts w:ascii="Times New Roman" w:hAnsi="Times New Roman"/>
              </w:rPr>
              <w:t>E10</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Credit and suretyship insu</w:t>
            </w:r>
            <w:r w:rsidRPr="005F14D2">
              <w:rPr>
                <w:rFonts w:ascii="Times New Roman" w:hAnsi="Times New Roman"/>
                <w:lang w:val="en-US"/>
              </w:rPr>
              <w:t>r</w:t>
            </w:r>
            <w:r w:rsidRPr="005F14D2">
              <w:rPr>
                <w:rFonts w:ascii="Times New Roman" w:hAnsi="Times New Roman"/>
                <w:lang w:val="en-US"/>
              </w:rPr>
              <w:t>ance and proportional rei</w:t>
            </w:r>
            <w:r w:rsidRPr="005F14D2">
              <w:rPr>
                <w:rFonts w:ascii="Times New Roman" w:hAnsi="Times New Roman"/>
                <w:lang w:val="en-US"/>
              </w:rPr>
              <w:t>n</w:t>
            </w:r>
            <w:r w:rsidRPr="005F14D2">
              <w:rPr>
                <w:rFonts w:ascii="Times New Roman" w:hAnsi="Times New Roman"/>
                <w:lang w:val="en-US"/>
              </w:rPr>
              <w:t xml:space="preserve">surance – </w:t>
            </w:r>
            <w:r w:rsidR="00764689">
              <w:rPr>
                <w:rFonts w:ascii="Times New Roman" w:hAnsi="Times New Roman"/>
                <w:lang w:val="en-US"/>
              </w:rPr>
              <w:t>N</w:t>
            </w:r>
            <w:r w:rsidRPr="005F14D2">
              <w:rPr>
                <w:rFonts w:ascii="Times New Roman" w:hAnsi="Times New Roman"/>
                <w:lang w:val="en-US"/>
              </w:rPr>
              <w:t xml:space="preserve">et </w:t>
            </w:r>
            <w:r w:rsidR="000E2A5D">
              <w:rPr>
                <w:rFonts w:ascii="Times New Roman" w:hAnsi="Times New Roman"/>
                <w:lang w:val="en-US"/>
              </w:rPr>
              <w:t xml:space="preserve">(of reinsurance) </w:t>
            </w:r>
            <w:r w:rsidRPr="005F14D2">
              <w:rPr>
                <w:rFonts w:ascii="Times New Roman" w:hAnsi="Times New Roman"/>
                <w:lang w:val="en-US"/>
              </w:rPr>
              <w:t xml:space="preserve">written premiums </w:t>
            </w:r>
            <w:r w:rsidR="00A16920">
              <w:rPr>
                <w:rFonts w:ascii="Times New Roman" w:hAnsi="Times New Roman"/>
                <w:lang w:val="en-US"/>
              </w:rPr>
              <w:t>in the last 12 months</w:t>
            </w:r>
            <w:r w:rsidR="00A16920" w:rsidRPr="004E091B">
              <w:rPr>
                <w:rFonts w:ascii="Times New Roman" w:hAnsi="Times New Roman"/>
                <w:lang w:val="en-US"/>
              </w:rPr>
              <w:t xml:space="preserve"> </w:t>
            </w:r>
            <w:r w:rsidRPr="005F14D2">
              <w:rPr>
                <w:rFonts w:ascii="Times New Roman" w:hAnsi="Times New Roman"/>
                <w:lang w:val="en-US"/>
              </w:rPr>
              <w:t>– non-life activ</w:t>
            </w:r>
            <w:r w:rsidRPr="005F14D2">
              <w:rPr>
                <w:rFonts w:ascii="Times New Roman" w:hAnsi="Times New Roman"/>
                <w:lang w:val="en-US"/>
              </w:rPr>
              <w:t>i</w:t>
            </w:r>
            <w:r w:rsidRPr="005F14D2">
              <w:rPr>
                <w:rFonts w:ascii="Times New Roman" w:hAnsi="Times New Roman"/>
                <w:lang w:val="en-US"/>
              </w:rPr>
              <w:t>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credit and suretyship insurance and proportional reinsurance during the (rol</w:t>
            </w:r>
            <w:r w:rsidR="00490456" w:rsidRPr="005F14D2">
              <w:rPr>
                <w:rFonts w:ascii="Times New Roman" w:hAnsi="Times New Roman"/>
                <w:lang w:val="en-US"/>
              </w:rPr>
              <w:t>l</w:t>
            </w:r>
            <w:r w:rsidR="00490456" w:rsidRPr="005F14D2">
              <w:rPr>
                <w:rFonts w:ascii="Times New Roman" w:hAnsi="Times New Roman"/>
                <w:lang w:val="en-US"/>
              </w:rPr>
              <w:t>ing) last 12 months, after deduction of premiums for reinsurance contracts, with a floor equal to zero, relating to non-life activities</w:t>
            </w:r>
            <w:r w:rsidR="006D7443" w:rsidRPr="005F14D2">
              <w:rPr>
                <w:rFonts w:ascii="Times New Roman" w:hAnsi="Times New Roman"/>
                <w:lang w:val="en-US"/>
              </w:rPr>
              <w:t>.</w:t>
            </w:r>
          </w:p>
        </w:tc>
      </w:tr>
      <w:tr w:rsidR="00490456" w:rsidRPr="004F3F67" w:rsidTr="005F14D2">
        <w:trPr>
          <w:trHeight w:val="1683"/>
        </w:trPr>
        <w:tc>
          <w:tcPr>
            <w:tcW w:w="1862" w:type="dxa"/>
            <w:hideMark/>
          </w:tcPr>
          <w:p w:rsidR="003C1B4B" w:rsidRDefault="000E174C" w:rsidP="000E174C">
            <w:pPr>
              <w:rPr>
                <w:rFonts w:ascii="Times New Roman" w:hAnsi="Times New Roman"/>
              </w:rPr>
            </w:pPr>
            <w:r w:rsidRPr="005F14D2">
              <w:rPr>
                <w:rFonts w:ascii="Times New Roman" w:hAnsi="Times New Roman"/>
              </w:rPr>
              <w:t>C0050/R0100</w:t>
            </w:r>
          </w:p>
          <w:p w:rsidR="00490456" w:rsidRPr="005F14D2" w:rsidRDefault="003C1B4B" w:rsidP="000E174C">
            <w:pPr>
              <w:rPr>
                <w:rFonts w:ascii="Times New Roman" w:hAnsi="Times New Roman"/>
              </w:rPr>
            </w:pPr>
            <w:r>
              <w:rPr>
                <w:rFonts w:ascii="Times New Roman" w:hAnsi="Times New Roman"/>
              </w:rPr>
              <w:t>(</w:t>
            </w:r>
            <w:r w:rsidR="00490456" w:rsidRPr="005F14D2">
              <w:rPr>
                <w:rFonts w:ascii="Times New Roman" w:hAnsi="Times New Roman"/>
              </w:rPr>
              <w:t>F10</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Credit and suretyship insu</w:t>
            </w:r>
            <w:r w:rsidRPr="005F14D2">
              <w:rPr>
                <w:rFonts w:ascii="Times New Roman" w:hAnsi="Times New Roman"/>
                <w:lang w:val="en-US"/>
              </w:rPr>
              <w:t>r</w:t>
            </w:r>
            <w:r w:rsidRPr="005F14D2">
              <w:rPr>
                <w:rFonts w:ascii="Times New Roman" w:hAnsi="Times New Roman"/>
                <w:lang w:val="en-US"/>
              </w:rPr>
              <w:t>ance and proportional rei</w:t>
            </w:r>
            <w:r w:rsidRPr="005F14D2">
              <w:rPr>
                <w:rFonts w:ascii="Times New Roman" w:hAnsi="Times New Roman"/>
                <w:lang w:val="en-US"/>
              </w:rPr>
              <w:t>n</w:t>
            </w:r>
            <w:r w:rsidRPr="005F14D2">
              <w:rPr>
                <w:rFonts w:ascii="Times New Roman" w:hAnsi="Times New Roman"/>
                <w:lang w:val="en-US"/>
              </w:rPr>
              <w:t xml:space="preserve">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reinsurance/ SPV)</w:t>
            </w:r>
            <w:r w:rsidRPr="005F14D2">
              <w:rPr>
                <w:rFonts w:ascii="Times New Roman" w:hAnsi="Times New Roman"/>
                <w:lang w:val="en-US"/>
              </w:rPr>
              <w:t xml:space="preserve"> best estimate </w:t>
            </w:r>
            <w:r w:rsidR="00762CC0" w:rsidRPr="005F14D2">
              <w:rPr>
                <w:rFonts w:ascii="Times New Roman" w:hAnsi="Times New Roman"/>
                <w:lang w:val="en-US"/>
              </w:rPr>
              <w:t xml:space="preserve">and TP calculated as a whole </w:t>
            </w:r>
            <w:r w:rsidRPr="005F14D2">
              <w:rPr>
                <w:rFonts w:ascii="Times New Roman" w:hAnsi="Times New Roman"/>
                <w:lang w:val="en-US"/>
              </w:rPr>
              <w:t>–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credit and suret</w:t>
            </w:r>
            <w:r w:rsidR="00490456" w:rsidRPr="005F14D2">
              <w:rPr>
                <w:rFonts w:ascii="Times New Roman" w:hAnsi="Times New Roman"/>
                <w:lang w:val="en-US"/>
              </w:rPr>
              <w:t>y</w:t>
            </w:r>
            <w:r w:rsidR="00490456" w:rsidRPr="005F14D2">
              <w:rPr>
                <w:rFonts w:ascii="Times New Roman" w:hAnsi="Times New Roman"/>
                <w:lang w:val="en-US"/>
              </w:rPr>
              <w:t>ship insurance and proportional reinsurance, without risk margin after deduction of the amounts recoverable from reinsurance contracts and SPVs, with a floor equal to zero, relating to life activities</w:t>
            </w:r>
            <w:r w:rsidR="006D7443" w:rsidRPr="005F14D2">
              <w:rPr>
                <w:rFonts w:ascii="Times New Roman" w:hAnsi="Times New Roman"/>
                <w:lang w:val="en-US"/>
              </w:rPr>
              <w:t>.</w:t>
            </w:r>
            <w:r w:rsidR="00490456" w:rsidRPr="005F14D2">
              <w:rPr>
                <w:rFonts w:ascii="Times New Roman" w:hAnsi="Times New Roman"/>
                <w:lang w:val="en-US"/>
              </w:rPr>
              <w:br/>
            </w:r>
          </w:p>
        </w:tc>
      </w:tr>
      <w:tr w:rsidR="00490456" w:rsidRPr="004F3F67" w:rsidTr="005F14D2">
        <w:trPr>
          <w:trHeight w:val="1410"/>
        </w:trPr>
        <w:tc>
          <w:tcPr>
            <w:tcW w:w="1862" w:type="dxa"/>
            <w:hideMark/>
          </w:tcPr>
          <w:p w:rsidR="003C1B4B" w:rsidRDefault="000E174C" w:rsidP="000E174C">
            <w:pPr>
              <w:rPr>
                <w:rFonts w:ascii="Times New Roman" w:hAnsi="Times New Roman"/>
              </w:rPr>
            </w:pPr>
            <w:r w:rsidRPr="005F14D2">
              <w:rPr>
                <w:rFonts w:ascii="Times New Roman" w:hAnsi="Times New Roman"/>
              </w:rPr>
              <w:t>C0060/R0100</w:t>
            </w:r>
          </w:p>
          <w:p w:rsidR="00490456" w:rsidRPr="005F14D2" w:rsidRDefault="003C1B4B" w:rsidP="000E174C">
            <w:pPr>
              <w:rPr>
                <w:rFonts w:ascii="Times New Roman" w:hAnsi="Times New Roman"/>
              </w:rPr>
            </w:pPr>
            <w:r>
              <w:rPr>
                <w:rFonts w:ascii="Times New Roman" w:hAnsi="Times New Roman"/>
              </w:rPr>
              <w:t>(</w:t>
            </w:r>
            <w:r w:rsidR="00490456" w:rsidRPr="005F14D2">
              <w:rPr>
                <w:rFonts w:ascii="Times New Roman" w:hAnsi="Times New Roman"/>
              </w:rPr>
              <w:t>G10</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Credit and suretyship insu</w:t>
            </w:r>
            <w:r w:rsidRPr="005F14D2">
              <w:rPr>
                <w:rFonts w:ascii="Times New Roman" w:hAnsi="Times New Roman"/>
                <w:lang w:val="en-US"/>
              </w:rPr>
              <w:t>r</w:t>
            </w:r>
            <w:r w:rsidRPr="005F14D2">
              <w:rPr>
                <w:rFonts w:ascii="Times New Roman" w:hAnsi="Times New Roman"/>
                <w:lang w:val="en-US"/>
              </w:rPr>
              <w:t>ance and proportional rei</w:t>
            </w:r>
            <w:r w:rsidRPr="005F14D2">
              <w:rPr>
                <w:rFonts w:ascii="Times New Roman" w:hAnsi="Times New Roman"/>
                <w:lang w:val="en-US"/>
              </w:rPr>
              <w:t>n</w:t>
            </w:r>
            <w:r w:rsidRPr="005F14D2">
              <w:rPr>
                <w:rFonts w:ascii="Times New Roman" w:hAnsi="Times New Roman"/>
                <w:lang w:val="en-US"/>
              </w:rPr>
              <w:t xml:space="preserve">surance – </w:t>
            </w:r>
            <w:r w:rsidR="00764689">
              <w:rPr>
                <w:rFonts w:ascii="Times New Roman" w:hAnsi="Times New Roman"/>
                <w:lang w:val="en-US"/>
              </w:rPr>
              <w:t>N</w:t>
            </w:r>
            <w:r w:rsidRPr="005F14D2">
              <w:rPr>
                <w:rFonts w:ascii="Times New Roman" w:hAnsi="Times New Roman"/>
                <w:lang w:val="en-US"/>
              </w:rPr>
              <w:t>et</w:t>
            </w:r>
            <w:r w:rsidR="000E2A5D">
              <w:rPr>
                <w:rFonts w:ascii="Times New Roman" w:hAnsi="Times New Roman"/>
                <w:lang w:val="en-US"/>
              </w:rPr>
              <w:t xml:space="preserve"> (of reinsurance)</w:t>
            </w:r>
            <w:r w:rsidRPr="005F14D2">
              <w:rPr>
                <w:rFonts w:ascii="Times New Roman" w:hAnsi="Times New Roman"/>
                <w:lang w:val="en-US"/>
              </w:rPr>
              <w:t xml:space="preserve"> written premiums</w:t>
            </w:r>
            <w:r w:rsidR="00A16920">
              <w:rPr>
                <w:rFonts w:ascii="Times New Roman" w:hAnsi="Times New Roman"/>
                <w:lang w:val="en-US"/>
              </w:rPr>
              <w:t xml:space="preserve"> in the last 12 months</w:t>
            </w:r>
            <w:r w:rsidRPr="005F14D2">
              <w:rPr>
                <w:rFonts w:ascii="Times New Roman" w:hAnsi="Times New Roman"/>
                <w:lang w:val="en-US"/>
              </w:rPr>
              <w:t xml:space="preserve"> –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credit and suretyship insurance and proportional reinsurance during the (rol</w:t>
            </w:r>
            <w:r w:rsidR="00490456" w:rsidRPr="005F14D2">
              <w:rPr>
                <w:rFonts w:ascii="Times New Roman" w:hAnsi="Times New Roman"/>
                <w:lang w:val="en-US"/>
              </w:rPr>
              <w:t>l</w:t>
            </w:r>
            <w:r w:rsidR="00490456" w:rsidRPr="005F14D2">
              <w:rPr>
                <w:rFonts w:ascii="Times New Roman" w:hAnsi="Times New Roman"/>
                <w:lang w:val="en-US"/>
              </w:rPr>
              <w:t>ing) last 12 months, after deduction of premiums for reinsurance contracts, with a floor equal to zero, relating to life activities</w:t>
            </w:r>
            <w:r w:rsidR="006D7443" w:rsidRPr="005F14D2">
              <w:rPr>
                <w:rFonts w:ascii="Times New Roman" w:hAnsi="Times New Roman"/>
                <w:lang w:val="en-US"/>
              </w:rPr>
              <w:t>.</w:t>
            </w:r>
          </w:p>
        </w:tc>
      </w:tr>
      <w:tr w:rsidR="00490456" w:rsidRPr="004F3F67" w:rsidTr="005F14D2">
        <w:trPr>
          <w:trHeight w:val="1685"/>
        </w:trPr>
        <w:tc>
          <w:tcPr>
            <w:tcW w:w="1862" w:type="dxa"/>
            <w:hideMark/>
          </w:tcPr>
          <w:p w:rsidR="003C1B4B" w:rsidRDefault="000E174C" w:rsidP="000E174C">
            <w:pPr>
              <w:rPr>
                <w:rFonts w:ascii="Times New Roman" w:hAnsi="Times New Roman"/>
              </w:rPr>
            </w:pPr>
            <w:r w:rsidRPr="005F14D2">
              <w:rPr>
                <w:rFonts w:ascii="Times New Roman" w:hAnsi="Times New Roman"/>
              </w:rPr>
              <w:t>C0030/R0110</w:t>
            </w:r>
          </w:p>
          <w:p w:rsidR="00490456" w:rsidRPr="005F14D2" w:rsidRDefault="003C1B4B" w:rsidP="000E174C">
            <w:pPr>
              <w:rPr>
                <w:rFonts w:ascii="Times New Roman" w:hAnsi="Times New Roman"/>
              </w:rPr>
            </w:pPr>
            <w:r>
              <w:rPr>
                <w:rFonts w:ascii="Times New Roman" w:hAnsi="Times New Roman"/>
              </w:rPr>
              <w:t>(</w:t>
            </w:r>
            <w:r w:rsidR="00490456" w:rsidRPr="005F14D2">
              <w:rPr>
                <w:rFonts w:ascii="Times New Roman" w:hAnsi="Times New Roman"/>
              </w:rPr>
              <w:t>D11</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Legal expenses insurance and proportional reinsurance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reinsurance/ SPV)</w:t>
            </w:r>
            <w:r w:rsidRPr="005F14D2">
              <w:rPr>
                <w:rFonts w:ascii="Times New Roman" w:hAnsi="Times New Roman"/>
                <w:lang w:val="en-US"/>
              </w:rPr>
              <w:t xml:space="preserve"> best estimate </w:t>
            </w:r>
            <w:r w:rsidR="00762CC0" w:rsidRPr="005F14D2">
              <w:rPr>
                <w:rFonts w:ascii="Times New Roman" w:hAnsi="Times New Roman"/>
                <w:lang w:val="en-US"/>
              </w:rPr>
              <w:t>and TP calcula</w:t>
            </w:r>
            <w:r w:rsidR="00762CC0" w:rsidRPr="005F14D2">
              <w:rPr>
                <w:rFonts w:ascii="Times New Roman" w:hAnsi="Times New Roman"/>
                <w:lang w:val="en-US"/>
              </w:rPr>
              <w:t>t</w:t>
            </w:r>
            <w:r w:rsidR="00762CC0" w:rsidRPr="005F14D2">
              <w:rPr>
                <w:rFonts w:ascii="Times New Roman" w:hAnsi="Times New Roman"/>
                <w:lang w:val="en-US"/>
              </w:rPr>
              <w:t xml:space="preserve">ed as a whole </w:t>
            </w:r>
            <w:r w:rsidRPr="005F14D2">
              <w:rPr>
                <w:rFonts w:ascii="Times New Roman" w:hAnsi="Times New Roman"/>
                <w:lang w:val="en-US"/>
              </w:rPr>
              <w:t>– non-life acti</w:t>
            </w:r>
            <w:r w:rsidRPr="005F14D2">
              <w:rPr>
                <w:rFonts w:ascii="Times New Roman" w:hAnsi="Times New Roman"/>
                <w:lang w:val="en-US"/>
              </w:rPr>
              <w:t>v</w:t>
            </w:r>
            <w:r w:rsidRPr="005F14D2">
              <w:rPr>
                <w:rFonts w:ascii="Times New Roman" w:hAnsi="Times New Roman"/>
                <w:lang w:val="en-US"/>
              </w:rPr>
              <w:t>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legal expenses insurance and proportional reinsurance, without risk margin after deduction of the amounts recoverable from reinsurance contracts and SPVs, with a floor equal to zero, relating to non-life activities</w:t>
            </w:r>
            <w:r w:rsidR="006D7443" w:rsidRPr="005F14D2">
              <w:rPr>
                <w:rFonts w:ascii="Times New Roman" w:hAnsi="Times New Roman"/>
                <w:lang w:val="en-US"/>
              </w:rPr>
              <w:t>.</w:t>
            </w:r>
            <w:r w:rsidR="00490456" w:rsidRPr="005F14D2">
              <w:rPr>
                <w:rFonts w:ascii="Times New Roman" w:hAnsi="Times New Roman"/>
                <w:lang w:val="en-US"/>
              </w:rPr>
              <w:br/>
            </w:r>
          </w:p>
        </w:tc>
      </w:tr>
      <w:tr w:rsidR="00490456" w:rsidRPr="004F3F67" w:rsidTr="005F14D2">
        <w:trPr>
          <w:trHeight w:val="1411"/>
        </w:trPr>
        <w:tc>
          <w:tcPr>
            <w:tcW w:w="1862" w:type="dxa"/>
            <w:hideMark/>
          </w:tcPr>
          <w:p w:rsidR="003C1B4B" w:rsidRDefault="000E174C" w:rsidP="000E174C">
            <w:pPr>
              <w:rPr>
                <w:rFonts w:ascii="Times New Roman" w:hAnsi="Times New Roman"/>
              </w:rPr>
            </w:pPr>
            <w:r w:rsidRPr="005F14D2">
              <w:rPr>
                <w:rFonts w:ascii="Times New Roman" w:hAnsi="Times New Roman"/>
              </w:rPr>
              <w:t>C0040/R0110</w:t>
            </w:r>
          </w:p>
          <w:p w:rsidR="00490456" w:rsidRPr="005F14D2" w:rsidRDefault="003C1B4B" w:rsidP="000E174C">
            <w:pPr>
              <w:rPr>
                <w:rFonts w:ascii="Times New Roman" w:hAnsi="Times New Roman"/>
              </w:rPr>
            </w:pPr>
            <w:r>
              <w:rPr>
                <w:rFonts w:ascii="Times New Roman" w:hAnsi="Times New Roman"/>
              </w:rPr>
              <w:t>(</w:t>
            </w:r>
            <w:r w:rsidR="00490456" w:rsidRPr="005F14D2">
              <w:rPr>
                <w:rFonts w:ascii="Times New Roman" w:hAnsi="Times New Roman"/>
              </w:rPr>
              <w:t>E11</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Legal expenses insurance and proportional reinsurance – </w:t>
            </w:r>
            <w:r w:rsidR="00764689">
              <w:rPr>
                <w:rFonts w:ascii="Times New Roman" w:hAnsi="Times New Roman"/>
                <w:lang w:val="en-US"/>
              </w:rPr>
              <w:t>N</w:t>
            </w:r>
            <w:r w:rsidRPr="005F14D2">
              <w:rPr>
                <w:rFonts w:ascii="Times New Roman" w:hAnsi="Times New Roman"/>
                <w:lang w:val="en-US"/>
              </w:rPr>
              <w:t>et</w:t>
            </w:r>
            <w:r w:rsidR="000E2A5D">
              <w:rPr>
                <w:rFonts w:ascii="Times New Roman" w:hAnsi="Times New Roman"/>
                <w:lang w:val="en-US"/>
              </w:rPr>
              <w:t xml:space="preserve"> (of reinsurance)</w:t>
            </w:r>
            <w:r w:rsidRPr="005F14D2">
              <w:rPr>
                <w:rFonts w:ascii="Times New Roman" w:hAnsi="Times New Roman"/>
                <w:lang w:val="en-US"/>
              </w:rPr>
              <w:t xml:space="preserve"> written premiums</w:t>
            </w:r>
            <w:r w:rsidR="00A16920">
              <w:rPr>
                <w:rFonts w:ascii="Times New Roman" w:hAnsi="Times New Roman"/>
                <w:lang w:val="en-US"/>
              </w:rPr>
              <w:t xml:space="preserve"> in the last 12 months</w:t>
            </w:r>
            <w:r w:rsidRPr="005F14D2">
              <w:rPr>
                <w:rFonts w:ascii="Times New Roman" w:hAnsi="Times New Roman"/>
                <w:lang w:val="en-US"/>
              </w:rPr>
              <w:t xml:space="preserve"> – non-life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legal expenses insu</w:t>
            </w:r>
            <w:r w:rsidR="00490456" w:rsidRPr="005F14D2">
              <w:rPr>
                <w:rFonts w:ascii="Times New Roman" w:hAnsi="Times New Roman"/>
                <w:lang w:val="en-US"/>
              </w:rPr>
              <w:t>r</w:t>
            </w:r>
            <w:r w:rsidR="00490456" w:rsidRPr="005F14D2">
              <w:rPr>
                <w:rFonts w:ascii="Times New Roman" w:hAnsi="Times New Roman"/>
                <w:lang w:val="en-US"/>
              </w:rPr>
              <w:t>ance and proportional reinsurance during the (rolling) last 12 months, after deduction of premiums for reinsu</w:t>
            </w:r>
            <w:r w:rsidR="00490456" w:rsidRPr="005F14D2">
              <w:rPr>
                <w:rFonts w:ascii="Times New Roman" w:hAnsi="Times New Roman"/>
                <w:lang w:val="en-US"/>
              </w:rPr>
              <w:t>r</w:t>
            </w:r>
            <w:r w:rsidR="00490456" w:rsidRPr="005F14D2">
              <w:rPr>
                <w:rFonts w:ascii="Times New Roman" w:hAnsi="Times New Roman"/>
                <w:lang w:val="en-US"/>
              </w:rPr>
              <w:t>ance contracts, with a floor equal to zero, relating to non-life activities</w:t>
            </w:r>
            <w:r w:rsidR="006D7443" w:rsidRPr="005F14D2">
              <w:rPr>
                <w:rFonts w:ascii="Times New Roman" w:hAnsi="Times New Roman"/>
                <w:lang w:val="en-US"/>
              </w:rPr>
              <w:t>.</w:t>
            </w:r>
          </w:p>
        </w:tc>
      </w:tr>
      <w:tr w:rsidR="00490456" w:rsidRPr="004F3F67" w:rsidTr="005F14D2">
        <w:trPr>
          <w:trHeight w:val="1480"/>
        </w:trPr>
        <w:tc>
          <w:tcPr>
            <w:tcW w:w="1862" w:type="dxa"/>
            <w:hideMark/>
          </w:tcPr>
          <w:p w:rsidR="003C1B4B" w:rsidRDefault="000E174C" w:rsidP="000E174C">
            <w:pPr>
              <w:rPr>
                <w:rFonts w:ascii="Times New Roman" w:hAnsi="Times New Roman"/>
              </w:rPr>
            </w:pPr>
            <w:r w:rsidRPr="005F14D2">
              <w:rPr>
                <w:rFonts w:ascii="Times New Roman" w:hAnsi="Times New Roman"/>
              </w:rPr>
              <w:t>C0050/R0110</w:t>
            </w:r>
          </w:p>
          <w:p w:rsidR="00490456" w:rsidRPr="005F14D2" w:rsidRDefault="003C1B4B" w:rsidP="000E174C">
            <w:pPr>
              <w:rPr>
                <w:rFonts w:ascii="Times New Roman" w:hAnsi="Times New Roman"/>
              </w:rPr>
            </w:pPr>
            <w:r>
              <w:rPr>
                <w:rFonts w:ascii="Times New Roman" w:hAnsi="Times New Roman"/>
              </w:rPr>
              <w:t>(</w:t>
            </w:r>
            <w:r w:rsidR="00490456" w:rsidRPr="005F14D2">
              <w:rPr>
                <w:rFonts w:ascii="Times New Roman" w:hAnsi="Times New Roman"/>
              </w:rPr>
              <w:t>F11</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Legal expenses insurance and proportional reinsurance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reinsurance/ SPV)</w:t>
            </w:r>
            <w:r w:rsidRPr="005F14D2">
              <w:rPr>
                <w:rFonts w:ascii="Times New Roman" w:hAnsi="Times New Roman"/>
                <w:lang w:val="en-US"/>
              </w:rPr>
              <w:t xml:space="preserve"> best estimate </w:t>
            </w:r>
            <w:r w:rsidR="00762CC0" w:rsidRPr="005F14D2">
              <w:rPr>
                <w:rFonts w:ascii="Times New Roman" w:hAnsi="Times New Roman"/>
                <w:lang w:val="en-US"/>
              </w:rPr>
              <w:t>and TP calcula</w:t>
            </w:r>
            <w:r w:rsidR="00762CC0" w:rsidRPr="005F14D2">
              <w:rPr>
                <w:rFonts w:ascii="Times New Roman" w:hAnsi="Times New Roman"/>
                <w:lang w:val="en-US"/>
              </w:rPr>
              <w:t>t</w:t>
            </w:r>
            <w:r w:rsidR="00762CC0" w:rsidRPr="005F14D2">
              <w:rPr>
                <w:rFonts w:ascii="Times New Roman" w:hAnsi="Times New Roman"/>
                <w:lang w:val="en-US"/>
              </w:rPr>
              <w:t xml:space="preserve">ed as a whole </w:t>
            </w:r>
            <w:r w:rsidRPr="005F14D2">
              <w:rPr>
                <w:rFonts w:ascii="Times New Roman" w:hAnsi="Times New Roman"/>
                <w:lang w:val="en-US"/>
              </w:rPr>
              <w:t>– life activities</w:t>
            </w:r>
          </w:p>
        </w:tc>
        <w:tc>
          <w:tcPr>
            <w:tcW w:w="4785" w:type="dxa"/>
            <w:hideMark/>
          </w:tcPr>
          <w:p w:rsidR="006D7443"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legal expenses insurance and proportional reinsurance, without risk margin after deduction of the amounts recoverable from reinsurance contracts and SPVs, with a floor equal to zero, relating to life activities</w:t>
            </w:r>
            <w:r w:rsidR="006D7443" w:rsidRPr="005F14D2">
              <w:rPr>
                <w:rFonts w:ascii="Times New Roman" w:hAnsi="Times New Roman"/>
                <w:lang w:val="en-US"/>
              </w:rPr>
              <w:t>.</w:t>
            </w:r>
          </w:p>
          <w:p w:rsidR="00490456" w:rsidRPr="005F14D2" w:rsidRDefault="00490456">
            <w:pPr>
              <w:rPr>
                <w:rFonts w:ascii="Times New Roman" w:hAnsi="Times New Roman"/>
                <w:lang w:val="en-US"/>
              </w:rPr>
            </w:pPr>
          </w:p>
        </w:tc>
      </w:tr>
      <w:tr w:rsidR="00490456" w:rsidRPr="004F3F67" w:rsidTr="005F14D2">
        <w:trPr>
          <w:trHeight w:val="1480"/>
        </w:trPr>
        <w:tc>
          <w:tcPr>
            <w:tcW w:w="1862" w:type="dxa"/>
            <w:hideMark/>
          </w:tcPr>
          <w:p w:rsidR="003C1B4B" w:rsidRDefault="000E174C" w:rsidP="000E174C">
            <w:pPr>
              <w:rPr>
                <w:rFonts w:ascii="Times New Roman" w:hAnsi="Times New Roman"/>
              </w:rPr>
            </w:pPr>
            <w:r w:rsidRPr="005F14D2">
              <w:rPr>
                <w:rFonts w:ascii="Times New Roman" w:hAnsi="Times New Roman"/>
              </w:rPr>
              <w:t>C0060/R0110</w:t>
            </w:r>
          </w:p>
          <w:p w:rsidR="00490456" w:rsidRPr="005F14D2" w:rsidRDefault="003C1B4B" w:rsidP="000E174C">
            <w:pPr>
              <w:rPr>
                <w:rFonts w:ascii="Times New Roman" w:hAnsi="Times New Roman"/>
              </w:rPr>
            </w:pPr>
            <w:r>
              <w:rPr>
                <w:rFonts w:ascii="Times New Roman" w:hAnsi="Times New Roman"/>
              </w:rPr>
              <w:t>(</w:t>
            </w:r>
            <w:r w:rsidR="00490456" w:rsidRPr="005F14D2">
              <w:rPr>
                <w:rFonts w:ascii="Times New Roman" w:hAnsi="Times New Roman"/>
              </w:rPr>
              <w:t>G11</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Legal expenses insurance and proportional reinsurance – </w:t>
            </w:r>
            <w:r w:rsidR="00764689">
              <w:rPr>
                <w:rFonts w:ascii="Times New Roman" w:hAnsi="Times New Roman"/>
                <w:lang w:val="en-US"/>
              </w:rPr>
              <w:t>N</w:t>
            </w:r>
            <w:r w:rsidRPr="005F14D2">
              <w:rPr>
                <w:rFonts w:ascii="Times New Roman" w:hAnsi="Times New Roman"/>
                <w:lang w:val="en-US"/>
              </w:rPr>
              <w:t>et</w:t>
            </w:r>
            <w:r w:rsidR="000E2A5D">
              <w:rPr>
                <w:rFonts w:ascii="Times New Roman" w:hAnsi="Times New Roman"/>
                <w:lang w:val="en-US"/>
              </w:rPr>
              <w:t xml:space="preserve"> (of reinsurance)</w:t>
            </w:r>
            <w:r w:rsidRPr="005F14D2">
              <w:rPr>
                <w:rFonts w:ascii="Times New Roman" w:hAnsi="Times New Roman"/>
                <w:lang w:val="en-US"/>
              </w:rPr>
              <w:t xml:space="preserve"> written premiums </w:t>
            </w:r>
            <w:r w:rsidR="00A16920">
              <w:rPr>
                <w:rFonts w:ascii="Times New Roman" w:hAnsi="Times New Roman"/>
                <w:lang w:val="en-US"/>
              </w:rPr>
              <w:t>in the last 12 months</w:t>
            </w:r>
            <w:r w:rsidR="00A16920" w:rsidRPr="004E091B">
              <w:rPr>
                <w:rFonts w:ascii="Times New Roman" w:hAnsi="Times New Roman"/>
                <w:lang w:val="en-US"/>
              </w:rPr>
              <w:t xml:space="preserve"> </w:t>
            </w:r>
            <w:r w:rsidRPr="005F14D2">
              <w:rPr>
                <w:rFonts w:ascii="Times New Roman" w:hAnsi="Times New Roman"/>
                <w:lang w:val="en-US"/>
              </w:rPr>
              <w:t>–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legal expenses insu</w:t>
            </w:r>
            <w:r w:rsidR="00490456" w:rsidRPr="005F14D2">
              <w:rPr>
                <w:rFonts w:ascii="Times New Roman" w:hAnsi="Times New Roman"/>
                <w:lang w:val="en-US"/>
              </w:rPr>
              <w:t>r</w:t>
            </w:r>
            <w:r w:rsidR="00490456" w:rsidRPr="005F14D2">
              <w:rPr>
                <w:rFonts w:ascii="Times New Roman" w:hAnsi="Times New Roman"/>
                <w:lang w:val="en-US"/>
              </w:rPr>
              <w:t>ance and proportional reinsurance during the (rolling) last 12 months, after deduction of premiums for reinsu</w:t>
            </w:r>
            <w:r w:rsidR="00490456" w:rsidRPr="005F14D2">
              <w:rPr>
                <w:rFonts w:ascii="Times New Roman" w:hAnsi="Times New Roman"/>
                <w:lang w:val="en-US"/>
              </w:rPr>
              <w:t>r</w:t>
            </w:r>
            <w:r w:rsidR="00490456" w:rsidRPr="005F14D2">
              <w:rPr>
                <w:rFonts w:ascii="Times New Roman" w:hAnsi="Times New Roman"/>
                <w:lang w:val="en-US"/>
              </w:rPr>
              <w:t>ance contracts, with a floor equal to zero, relating to life activities</w:t>
            </w:r>
            <w:r w:rsidR="006D7443" w:rsidRPr="005F14D2">
              <w:rPr>
                <w:rFonts w:ascii="Times New Roman" w:hAnsi="Times New Roman"/>
                <w:lang w:val="en-US"/>
              </w:rPr>
              <w:t>.</w:t>
            </w:r>
          </w:p>
        </w:tc>
      </w:tr>
      <w:tr w:rsidR="00490456" w:rsidRPr="004F3F67" w:rsidTr="005F14D2">
        <w:trPr>
          <w:trHeight w:val="1543"/>
        </w:trPr>
        <w:tc>
          <w:tcPr>
            <w:tcW w:w="1862" w:type="dxa"/>
            <w:hideMark/>
          </w:tcPr>
          <w:p w:rsidR="003C1B4B" w:rsidRDefault="000E174C" w:rsidP="000E174C">
            <w:pPr>
              <w:rPr>
                <w:rFonts w:ascii="Times New Roman" w:hAnsi="Times New Roman"/>
              </w:rPr>
            </w:pPr>
            <w:r w:rsidRPr="005F14D2">
              <w:rPr>
                <w:rFonts w:ascii="Times New Roman" w:hAnsi="Times New Roman"/>
              </w:rPr>
              <w:t>C0030/R0120</w:t>
            </w:r>
          </w:p>
          <w:p w:rsidR="00490456" w:rsidRPr="005F14D2" w:rsidRDefault="003C1B4B" w:rsidP="000E174C">
            <w:pPr>
              <w:rPr>
                <w:rFonts w:ascii="Times New Roman" w:hAnsi="Times New Roman"/>
              </w:rPr>
            </w:pPr>
            <w:r>
              <w:rPr>
                <w:rFonts w:ascii="Times New Roman" w:hAnsi="Times New Roman"/>
              </w:rPr>
              <w:t>(</w:t>
            </w:r>
            <w:r w:rsidR="00490456" w:rsidRPr="005F14D2">
              <w:rPr>
                <w:rFonts w:ascii="Times New Roman" w:hAnsi="Times New Roman"/>
              </w:rPr>
              <w:t>D12</w:t>
            </w:r>
            <w:r>
              <w:rPr>
                <w:rFonts w:ascii="Times New Roman" w:hAnsi="Times New Roman"/>
              </w:rPr>
              <w:t>)</w:t>
            </w:r>
          </w:p>
        </w:tc>
        <w:tc>
          <w:tcPr>
            <w:tcW w:w="2641" w:type="dxa"/>
            <w:hideMark/>
          </w:tcPr>
          <w:p w:rsidR="00490456" w:rsidRPr="005F14D2" w:rsidRDefault="00490456" w:rsidP="007F76BA">
            <w:pPr>
              <w:rPr>
                <w:rFonts w:ascii="Times New Roman" w:hAnsi="Times New Roman"/>
                <w:lang w:val="en-US"/>
              </w:rPr>
            </w:pPr>
            <w:r w:rsidRPr="005F14D2">
              <w:rPr>
                <w:rFonts w:ascii="Times New Roman" w:hAnsi="Times New Roman"/>
                <w:lang w:val="en-US"/>
              </w:rPr>
              <w:t xml:space="preserve">Assistance and </w:t>
            </w:r>
            <w:del w:id="32" w:author="Author">
              <w:r w:rsidRPr="005F14D2" w:rsidDel="007F76BA">
                <w:rPr>
                  <w:rFonts w:ascii="Times New Roman" w:hAnsi="Times New Roman"/>
                  <w:lang w:val="en-US"/>
                </w:rPr>
                <w:delText xml:space="preserve">its </w:delText>
              </w:r>
            </w:del>
            <w:r w:rsidRPr="005F14D2">
              <w:rPr>
                <w:rFonts w:ascii="Times New Roman" w:hAnsi="Times New Roman"/>
                <w:lang w:val="en-US"/>
              </w:rPr>
              <w:t>proportio</w:t>
            </w:r>
            <w:r w:rsidRPr="005F14D2">
              <w:rPr>
                <w:rFonts w:ascii="Times New Roman" w:hAnsi="Times New Roman"/>
                <w:lang w:val="en-US"/>
              </w:rPr>
              <w:t>n</w:t>
            </w:r>
            <w:r w:rsidRPr="005F14D2">
              <w:rPr>
                <w:rFonts w:ascii="Times New Roman" w:hAnsi="Times New Roman"/>
                <w:lang w:val="en-US"/>
              </w:rPr>
              <w:t xml:space="preserve">al reinsurance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w:t>
            </w:r>
            <w:r w:rsidR="00764689">
              <w:rPr>
                <w:rFonts w:ascii="Times New Roman" w:hAnsi="Times New Roman"/>
                <w:lang w:val="en-US"/>
              </w:rPr>
              <w:t>n</w:t>
            </w:r>
            <w:r w:rsidR="00764689">
              <w:rPr>
                <w:rFonts w:ascii="Times New Roman" w:hAnsi="Times New Roman"/>
                <w:lang w:val="en-US"/>
              </w:rPr>
              <w:t>surance/ SPV)</w:t>
            </w:r>
            <w:r w:rsidRPr="005F14D2">
              <w:rPr>
                <w:rFonts w:ascii="Times New Roman" w:hAnsi="Times New Roman"/>
                <w:lang w:val="en-US"/>
              </w:rPr>
              <w:t xml:space="preserve"> best estimate </w:t>
            </w:r>
            <w:r w:rsidR="00762CC0" w:rsidRPr="005F14D2">
              <w:rPr>
                <w:rFonts w:ascii="Times New Roman" w:hAnsi="Times New Roman"/>
                <w:lang w:val="en-US"/>
              </w:rPr>
              <w:t xml:space="preserve">and TP calculated as a whole </w:t>
            </w:r>
            <w:r w:rsidRPr="005F14D2">
              <w:rPr>
                <w:rFonts w:ascii="Times New Roman" w:hAnsi="Times New Roman"/>
                <w:lang w:val="en-US"/>
              </w:rPr>
              <w:t>– non-life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assistance and its proportional reinsurance, without risk margin after d</w:t>
            </w:r>
            <w:r w:rsidR="00490456" w:rsidRPr="005F14D2">
              <w:rPr>
                <w:rFonts w:ascii="Times New Roman" w:hAnsi="Times New Roman"/>
                <w:lang w:val="en-US"/>
              </w:rPr>
              <w:t>e</w:t>
            </w:r>
            <w:r w:rsidR="00490456" w:rsidRPr="005F14D2">
              <w:rPr>
                <w:rFonts w:ascii="Times New Roman" w:hAnsi="Times New Roman"/>
                <w:lang w:val="en-US"/>
              </w:rPr>
              <w:t>duction of the amounts recoverable from reinsurance contracts and SPVs, with a floor equal to zero, relating to non-life activities</w:t>
            </w:r>
            <w:r w:rsidR="006D7443" w:rsidRPr="005F14D2">
              <w:rPr>
                <w:rFonts w:ascii="Times New Roman" w:hAnsi="Times New Roman"/>
                <w:lang w:val="en-US"/>
              </w:rPr>
              <w:t>.</w:t>
            </w:r>
            <w:r w:rsidR="00490456" w:rsidRPr="005F14D2">
              <w:rPr>
                <w:rFonts w:ascii="Times New Roman" w:hAnsi="Times New Roman"/>
                <w:lang w:val="en-US"/>
              </w:rPr>
              <w:br/>
            </w:r>
          </w:p>
        </w:tc>
      </w:tr>
      <w:tr w:rsidR="00490456" w:rsidRPr="004F3F67" w:rsidTr="005F14D2">
        <w:trPr>
          <w:trHeight w:val="1381"/>
        </w:trPr>
        <w:tc>
          <w:tcPr>
            <w:tcW w:w="1862" w:type="dxa"/>
            <w:hideMark/>
          </w:tcPr>
          <w:p w:rsidR="003C1B4B" w:rsidRDefault="000E174C" w:rsidP="000E174C">
            <w:pPr>
              <w:rPr>
                <w:rFonts w:ascii="Times New Roman" w:hAnsi="Times New Roman"/>
              </w:rPr>
            </w:pPr>
            <w:r w:rsidRPr="005F14D2">
              <w:rPr>
                <w:rFonts w:ascii="Times New Roman" w:hAnsi="Times New Roman"/>
              </w:rPr>
              <w:t>C0040/R0120</w:t>
            </w:r>
          </w:p>
          <w:p w:rsidR="00490456" w:rsidRPr="005F14D2" w:rsidRDefault="003C1B4B" w:rsidP="000E174C">
            <w:pPr>
              <w:rPr>
                <w:rFonts w:ascii="Times New Roman" w:hAnsi="Times New Roman"/>
              </w:rPr>
            </w:pPr>
            <w:r>
              <w:rPr>
                <w:rFonts w:ascii="Times New Roman" w:hAnsi="Times New Roman"/>
              </w:rPr>
              <w:t>(</w:t>
            </w:r>
            <w:r w:rsidR="00490456" w:rsidRPr="005F14D2">
              <w:rPr>
                <w:rFonts w:ascii="Times New Roman" w:hAnsi="Times New Roman"/>
              </w:rPr>
              <w:t>E12</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Assistance and </w:t>
            </w:r>
            <w:del w:id="33" w:author="Author">
              <w:r w:rsidRPr="005F14D2" w:rsidDel="007F76BA">
                <w:rPr>
                  <w:rFonts w:ascii="Times New Roman" w:hAnsi="Times New Roman"/>
                  <w:lang w:val="en-US"/>
                </w:rPr>
                <w:delText xml:space="preserve">its </w:delText>
              </w:r>
            </w:del>
            <w:r w:rsidRPr="005F14D2">
              <w:rPr>
                <w:rFonts w:ascii="Times New Roman" w:hAnsi="Times New Roman"/>
                <w:lang w:val="en-US"/>
              </w:rPr>
              <w:t>proportio</w:t>
            </w:r>
            <w:r w:rsidRPr="005F14D2">
              <w:rPr>
                <w:rFonts w:ascii="Times New Roman" w:hAnsi="Times New Roman"/>
                <w:lang w:val="en-US"/>
              </w:rPr>
              <w:t>n</w:t>
            </w:r>
            <w:r w:rsidRPr="005F14D2">
              <w:rPr>
                <w:rFonts w:ascii="Times New Roman" w:hAnsi="Times New Roman"/>
                <w:lang w:val="en-US"/>
              </w:rPr>
              <w:t xml:space="preserve">al reinsurance – </w:t>
            </w:r>
            <w:r w:rsidR="00764689">
              <w:rPr>
                <w:rFonts w:ascii="Times New Roman" w:hAnsi="Times New Roman"/>
                <w:lang w:val="en-US"/>
              </w:rPr>
              <w:t>N</w:t>
            </w:r>
            <w:r w:rsidRPr="005F14D2">
              <w:rPr>
                <w:rFonts w:ascii="Times New Roman" w:hAnsi="Times New Roman"/>
                <w:lang w:val="en-US"/>
              </w:rPr>
              <w:t xml:space="preserve">et </w:t>
            </w:r>
            <w:r w:rsidR="000E2A5D">
              <w:rPr>
                <w:rFonts w:ascii="Times New Roman" w:hAnsi="Times New Roman"/>
                <w:lang w:val="en-US"/>
              </w:rPr>
              <w:t>(of rei</w:t>
            </w:r>
            <w:r w:rsidR="000E2A5D">
              <w:rPr>
                <w:rFonts w:ascii="Times New Roman" w:hAnsi="Times New Roman"/>
                <w:lang w:val="en-US"/>
              </w:rPr>
              <w:t>n</w:t>
            </w:r>
            <w:r w:rsidR="000E2A5D">
              <w:rPr>
                <w:rFonts w:ascii="Times New Roman" w:hAnsi="Times New Roman"/>
                <w:lang w:val="en-US"/>
              </w:rPr>
              <w:t xml:space="preserve">surance) </w:t>
            </w:r>
            <w:r w:rsidRPr="005F14D2">
              <w:rPr>
                <w:rFonts w:ascii="Times New Roman" w:hAnsi="Times New Roman"/>
                <w:lang w:val="en-US"/>
              </w:rPr>
              <w:t>written premiums</w:t>
            </w:r>
            <w:r w:rsidR="00A16920">
              <w:rPr>
                <w:rFonts w:ascii="Times New Roman" w:hAnsi="Times New Roman"/>
                <w:lang w:val="en-US"/>
              </w:rPr>
              <w:t xml:space="preserve"> in the last 12 months</w:t>
            </w:r>
            <w:r w:rsidRPr="005F14D2">
              <w:rPr>
                <w:rFonts w:ascii="Times New Roman" w:hAnsi="Times New Roman"/>
                <w:lang w:val="en-US"/>
              </w:rPr>
              <w:t xml:space="preserve"> – non-life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assistance and its proportional reinsurance during the (rolling) last 12 months, after deduction of premiums for reinsurance contracts, with a floor equal to zero, relating to non-life activities</w:t>
            </w:r>
            <w:r w:rsidR="006D7443" w:rsidRPr="005F14D2">
              <w:rPr>
                <w:rFonts w:ascii="Times New Roman" w:hAnsi="Times New Roman"/>
                <w:lang w:val="en-US"/>
              </w:rPr>
              <w:t>.</w:t>
            </w:r>
          </w:p>
        </w:tc>
      </w:tr>
      <w:tr w:rsidR="00490456" w:rsidRPr="004F3F67" w:rsidTr="005F14D2">
        <w:trPr>
          <w:trHeight w:val="1415"/>
        </w:trPr>
        <w:tc>
          <w:tcPr>
            <w:tcW w:w="1862" w:type="dxa"/>
            <w:hideMark/>
          </w:tcPr>
          <w:p w:rsidR="003C1B4B" w:rsidRDefault="000E174C" w:rsidP="000E174C">
            <w:pPr>
              <w:rPr>
                <w:rFonts w:ascii="Times New Roman" w:hAnsi="Times New Roman"/>
              </w:rPr>
            </w:pPr>
            <w:r w:rsidRPr="005F14D2">
              <w:rPr>
                <w:rFonts w:ascii="Times New Roman" w:hAnsi="Times New Roman"/>
              </w:rPr>
              <w:t>C0050/R0120</w:t>
            </w:r>
          </w:p>
          <w:p w:rsidR="00490456" w:rsidRPr="005F14D2" w:rsidRDefault="003C1B4B" w:rsidP="000E174C">
            <w:pPr>
              <w:rPr>
                <w:rFonts w:ascii="Times New Roman" w:hAnsi="Times New Roman"/>
              </w:rPr>
            </w:pPr>
            <w:r>
              <w:rPr>
                <w:rFonts w:ascii="Times New Roman" w:hAnsi="Times New Roman"/>
              </w:rPr>
              <w:t>(</w:t>
            </w:r>
            <w:r w:rsidR="00490456" w:rsidRPr="005F14D2">
              <w:rPr>
                <w:rFonts w:ascii="Times New Roman" w:hAnsi="Times New Roman"/>
              </w:rPr>
              <w:t>F12</w:t>
            </w:r>
            <w:r>
              <w:rPr>
                <w:rFonts w:ascii="Times New Roman" w:hAnsi="Times New Roman"/>
              </w:rPr>
              <w:t>)</w:t>
            </w:r>
          </w:p>
        </w:tc>
        <w:tc>
          <w:tcPr>
            <w:tcW w:w="2641" w:type="dxa"/>
            <w:hideMark/>
          </w:tcPr>
          <w:p w:rsidR="00490456" w:rsidRPr="005F14D2" w:rsidRDefault="00490456" w:rsidP="007F76BA">
            <w:pPr>
              <w:rPr>
                <w:rFonts w:ascii="Times New Roman" w:hAnsi="Times New Roman"/>
                <w:lang w:val="en-US"/>
              </w:rPr>
            </w:pPr>
            <w:r w:rsidRPr="005F14D2">
              <w:rPr>
                <w:rFonts w:ascii="Times New Roman" w:hAnsi="Times New Roman"/>
                <w:lang w:val="en-US"/>
              </w:rPr>
              <w:t>Assistance and</w:t>
            </w:r>
            <w:del w:id="34" w:author="Author">
              <w:r w:rsidRPr="005F14D2" w:rsidDel="007F76BA">
                <w:rPr>
                  <w:rFonts w:ascii="Times New Roman" w:hAnsi="Times New Roman"/>
                  <w:lang w:val="en-US"/>
                </w:rPr>
                <w:delText xml:space="preserve"> its</w:delText>
              </w:r>
            </w:del>
            <w:r w:rsidRPr="005F14D2">
              <w:rPr>
                <w:rFonts w:ascii="Times New Roman" w:hAnsi="Times New Roman"/>
                <w:lang w:val="en-US"/>
              </w:rPr>
              <w:t xml:space="preserve"> proportio</w:t>
            </w:r>
            <w:r w:rsidRPr="005F14D2">
              <w:rPr>
                <w:rFonts w:ascii="Times New Roman" w:hAnsi="Times New Roman"/>
                <w:lang w:val="en-US"/>
              </w:rPr>
              <w:t>n</w:t>
            </w:r>
            <w:r w:rsidRPr="005F14D2">
              <w:rPr>
                <w:rFonts w:ascii="Times New Roman" w:hAnsi="Times New Roman"/>
                <w:lang w:val="en-US"/>
              </w:rPr>
              <w:t xml:space="preserve">al reinsurance – </w:t>
            </w:r>
            <w:r w:rsidR="00764689">
              <w:rPr>
                <w:rFonts w:ascii="Times New Roman" w:hAnsi="Times New Roman"/>
                <w:lang w:val="en-US"/>
              </w:rPr>
              <w:t>N</w:t>
            </w:r>
            <w:r w:rsidRPr="005F14D2">
              <w:rPr>
                <w:rFonts w:ascii="Times New Roman" w:hAnsi="Times New Roman"/>
                <w:lang w:val="en-US"/>
              </w:rPr>
              <w:t>et</w:t>
            </w:r>
            <w:ins w:id="35" w:author="Author">
              <w:r w:rsidR="007F76BA">
                <w:rPr>
                  <w:rFonts w:ascii="Times New Roman" w:hAnsi="Times New Roman"/>
                  <w:lang w:val="en-US"/>
                </w:rPr>
                <w:t xml:space="preserve"> (of rei</w:t>
              </w:r>
              <w:r w:rsidR="007F76BA">
                <w:rPr>
                  <w:rFonts w:ascii="Times New Roman" w:hAnsi="Times New Roman"/>
                  <w:lang w:val="en-US"/>
                </w:rPr>
                <w:t>n</w:t>
              </w:r>
              <w:r w:rsidR="007F76BA">
                <w:rPr>
                  <w:rFonts w:ascii="Times New Roman" w:hAnsi="Times New Roman"/>
                  <w:lang w:val="en-US"/>
                </w:rPr>
                <w:t>surance/ SPV)</w:t>
              </w:r>
            </w:ins>
            <w:r w:rsidRPr="005F14D2">
              <w:rPr>
                <w:rFonts w:ascii="Times New Roman" w:hAnsi="Times New Roman"/>
                <w:lang w:val="en-US"/>
              </w:rPr>
              <w:t xml:space="preserve"> best estimate</w:t>
            </w:r>
            <w:del w:id="36" w:author="Author">
              <w:r w:rsidR="00764689" w:rsidDel="007F76BA">
                <w:rPr>
                  <w:rFonts w:ascii="Times New Roman" w:hAnsi="Times New Roman"/>
                  <w:lang w:val="en-US"/>
                </w:rPr>
                <w:delText xml:space="preserve"> (of reinsurance/ SPV)</w:delText>
              </w:r>
            </w:del>
            <w:r w:rsidRPr="005F14D2">
              <w:rPr>
                <w:rFonts w:ascii="Times New Roman" w:hAnsi="Times New Roman"/>
                <w:lang w:val="en-US"/>
              </w:rPr>
              <w:t xml:space="preserve"> </w:t>
            </w:r>
            <w:r w:rsidR="00762CC0" w:rsidRPr="005F14D2">
              <w:rPr>
                <w:rFonts w:ascii="Times New Roman" w:hAnsi="Times New Roman"/>
                <w:lang w:val="en-US"/>
              </w:rPr>
              <w:t xml:space="preserve">and TP calculated as a whole </w:t>
            </w:r>
            <w:r w:rsidRPr="005F14D2">
              <w:rPr>
                <w:rFonts w:ascii="Times New Roman" w:hAnsi="Times New Roman"/>
                <w:lang w:val="en-US"/>
              </w:rPr>
              <w:t>–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assistance and its proportional reinsurance, without risk margin after d</w:t>
            </w:r>
            <w:r w:rsidR="00490456" w:rsidRPr="005F14D2">
              <w:rPr>
                <w:rFonts w:ascii="Times New Roman" w:hAnsi="Times New Roman"/>
                <w:lang w:val="en-US"/>
              </w:rPr>
              <w:t>e</w:t>
            </w:r>
            <w:r w:rsidR="00490456" w:rsidRPr="005F14D2">
              <w:rPr>
                <w:rFonts w:ascii="Times New Roman" w:hAnsi="Times New Roman"/>
                <w:lang w:val="en-US"/>
              </w:rPr>
              <w:t>duction of the amounts recoverable from reinsurance contracts and SPVs, with a floor equal to zero, relating to life activities</w:t>
            </w:r>
            <w:r w:rsidR="006D7443" w:rsidRPr="005F14D2">
              <w:rPr>
                <w:rFonts w:ascii="Times New Roman" w:hAnsi="Times New Roman"/>
                <w:lang w:val="en-US"/>
              </w:rPr>
              <w:t>.</w:t>
            </w:r>
          </w:p>
        </w:tc>
      </w:tr>
      <w:tr w:rsidR="00490456" w:rsidRPr="004F3F67" w:rsidTr="005F14D2">
        <w:trPr>
          <w:trHeight w:val="1407"/>
        </w:trPr>
        <w:tc>
          <w:tcPr>
            <w:tcW w:w="1862" w:type="dxa"/>
            <w:hideMark/>
          </w:tcPr>
          <w:p w:rsidR="003C1B4B" w:rsidRDefault="000E174C" w:rsidP="000E174C">
            <w:pPr>
              <w:rPr>
                <w:rFonts w:ascii="Times New Roman" w:hAnsi="Times New Roman"/>
              </w:rPr>
            </w:pPr>
            <w:r w:rsidRPr="005F14D2">
              <w:rPr>
                <w:rFonts w:ascii="Times New Roman" w:hAnsi="Times New Roman"/>
              </w:rPr>
              <w:t>C0060/R0120</w:t>
            </w:r>
          </w:p>
          <w:p w:rsidR="00490456" w:rsidRPr="005F14D2" w:rsidRDefault="003C1B4B" w:rsidP="000E174C">
            <w:pPr>
              <w:rPr>
                <w:rFonts w:ascii="Times New Roman" w:hAnsi="Times New Roman"/>
              </w:rPr>
            </w:pPr>
            <w:r>
              <w:rPr>
                <w:rFonts w:ascii="Times New Roman" w:hAnsi="Times New Roman"/>
              </w:rPr>
              <w:t>(</w:t>
            </w:r>
            <w:r w:rsidR="00490456" w:rsidRPr="005F14D2">
              <w:rPr>
                <w:rFonts w:ascii="Times New Roman" w:hAnsi="Times New Roman"/>
              </w:rPr>
              <w:t>G12</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Assistance and</w:t>
            </w:r>
            <w:del w:id="37" w:author="Author">
              <w:r w:rsidRPr="005F14D2" w:rsidDel="007F76BA">
                <w:rPr>
                  <w:rFonts w:ascii="Times New Roman" w:hAnsi="Times New Roman"/>
                  <w:lang w:val="en-US"/>
                </w:rPr>
                <w:delText xml:space="preserve"> its</w:delText>
              </w:r>
            </w:del>
            <w:r w:rsidRPr="005F14D2">
              <w:rPr>
                <w:rFonts w:ascii="Times New Roman" w:hAnsi="Times New Roman"/>
                <w:lang w:val="en-US"/>
              </w:rPr>
              <w:t xml:space="preserve"> proportio</w:t>
            </w:r>
            <w:r w:rsidRPr="005F14D2">
              <w:rPr>
                <w:rFonts w:ascii="Times New Roman" w:hAnsi="Times New Roman"/>
                <w:lang w:val="en-US"/>
              </w:rPr>
              <w:t>n</w:t>
            </w:r>
            <w:r w:rsidRPr="005F14D2">
              <w:rPr>
                <w:rFonts w:ascii="Times New Roman" w:hAnsi="Times New Roman"/>
                <w:lang w:val="en-US"/>
              </w:rPr>
              <w:t xml:space="preserve">al reinsurance – </w:t>
            </w:r>
            <w:r w:rsidR="00764689">
              <w:rPr>
                <w:rFonts w:ascii="Times New Roman" w:hAnsi="Times New Roman"/>
                <w:lang w:val="en-US"/>
              </w:rPr>
              <w:t>N</w:t>
            </w:r>
            <w:r w:rsidRPr="005F14D2">
              <w:rPr>
                <w:rFonts w:ascii="Times New Roman" w:hAnsi="Times New Roman"/>
                <w:lang w:val="en-US"/>
              </w:rPr>
              <w:t>et</w:t>
            </w:r>
            <w:r w:rsidR="000E2A5D">
              <w:rPr>
                <w:rFonts w:ascii="Times New Roman" w:hAnsi="Times New Roman"/>
                <w:lang w:val="en-US"/>
              </w:rPr>
              <w:t xml:space="preserve"> (of rei</w:t>
            </w:r>
            <w:r w:rsidR="000E2A5D">
              <w:rPr>
                <w:rFonts w:ascii="Times New Roman" w:hAnsi="Times New Roman"/>
                <w:lang w:val="en-US"/>
              </w:rPr>
              <w:t>n</w:t>
            </w:r>
            <w:r w:rsidR="000E2A5D">
              <w:rPr>
                <w:rFonts w:ascii="Times New Roman" w:hAnsi="Times New Roman"/>
                <w:lang w:val="en-US"/>
              </w:rPr>
              <w:t>surance)</w:t>
            </w:r>
            <w:r w:rsidRPr="005F14D2">
              <w:rPr>
                <w:rFonts w:ascii="Times New Roman" w:hAnsi="Times New Roman"/>
                <w:lang w:val="en-US"/>
              </w:rPr>
              <w:t xml:space="preserve"> written premiums</w:t>
            </w:r>
            <w:r w:rsidR="00A16920">
              <w:rPr>
                <w:rFonts w:ascii="Times New Roman" w:hAnsi="Times New Roman"/>
                <w:lang w:val="en-US"/>
              </w:rPr>
              <w:t xml:space="preserve"> in the last 12 months</w:t>
            </w:r>
            <w:r w:rsidRPr="005F14D2">
              <w:rPr>
                <w:rFonts w:ascii="Times New Roman" w:hAnsi="Times New Roman"/>
                <w:lang w:val="en-US"/>
              </w:rPr>
              <w:t xml:space="preserve"> – life a</w:t>
            </w:r>
            <w:r w:rsidRPr="005F14D2">
              <w:rPr>
                <w:rFonts w:ascii="Times New Roman" w:hAnsi="Times New Roman"/>
                <w:lang w:val="en-US"/>
              </w:rPr>
              <w:t>c</w:t>
            </w:r>
            <w:r w:rsidRPr="005F14D2">
              <w:rPr>
                <w:rFonts w:ascii="Times New Roman" w:hAnsi="Times New Roman"/>
                <w:lang w:val="en-US"/>
              </w:rPr>
              <w:t>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assistance and its proportional reinsurance during the (rolling) last 12 months, after deduction of premiums for reinsurance contracts, with a floor equal to zero, relating to life a</w:t>
            </w:r>
            <w:r w:rsidR="00490456" w:rsidRPr="005F14D2">
              <w:rPr>
                <w:rFonts w:ascii="Times New Roman" w:hAnsi="Times New Roman"/>
                <w:lang w:val="en-US"/>
              </w:rPr>
              <w:t>c</w:t>
            </w:r>
            <w:r w:rsidR="00490456" w:rsidRPr="005F14D2">
              <w:rPr>
                <w:rFonts w:ascii="Times New Roman" w:hAnsi="Times New Roman"/>
                <w:lang w:val="en-US"/>
              </w:rPr>
              <w:t>tivities</w:t>
            </w:r>
            <w:r w:rsidR="006D7443" w:rsidRPr="005F14D2">
              <w:rPr>
                <w:rFonts w:ascii="Times New Roman" w:hAnsi="Times New Roman"/>
                <w:lang w:val="en-US"/>
              </w:rPr>
              <w:t>.</w:t>
            </w:r>
          </w:p>
        </w:tc>
      </w:tr>
      <w:tr w:rsidR="00490456" w:rsidRPr="004F3F67" w:rsidTr="005F14D2">
        <w:trPr>
          <w:trHeight w:val="1684"/>
        </w:trPr>
        <w:tc>
          <w:tcPr>
            <w:tcW w:w="1862" w:type="dxa"/>
            <w:hideMark/>
          </w:tcPr>
          <w:p w:rsidR="003C1B4B" w:rsidRDefault="000E174C" w:rsidP="000E174C">
            <w:pPr>
              <w:rPr>
                <w:rFonts w:ascii="Times New Roman" w:hAnsi="Times New Roman"/>
              </w:rPr>
            </w:pPr>
            <w:r w:rsidRPr="005F14D2">
              <w:rPr>
                <w:rFonts w:ascii="Times New Roman" w:hAnsi="Times New Roman"/>
              </w:rPr>
              <w:t>C0030/R0130</w:t>
            </w:r>
          </w:p>
          <w:p w:rsidR="00490456" w:rsidRPr="005F14D2" w:rsidRDefault="003C1B4B" w:rsidP="000E174C">
            <w:pPr>
              <w:rPr>
                <w:rFonts w:ascii="Times New Roman" w:hAnsi="Times New Roman"/>
              </w:rPr>
            </w:pPr>
            <w:r>
              <w:rPr>
                <w:rFonts w:ascii="Times New Roman" w:hAnsi="Times New Roman"/>
              </w:rPr>
              <w:t>(</w:t>
            </w:r>
            <w:r w:rsidR="00490456" w:rsidRPr="005F14D2">
              <w:rPr>
                <w:rFonts w:ascii="Times New Roman" w:hAnsi="Times New Roman"/>
              </w:rPr>
              <w:t>D13</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Miscellaneous financial loss insurance and proportional reinsurance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w:t>
            </w:r>
            <w:r w:rsidR="00764689">
              <w:rPr>
                <w:rFonts w:ascii="Times New Roman" w:hAnsi="Times New Roman"/>
                <w:lang w:val="en-US"/>
              </w:rPr>
              <w:t>r</w:t>
            </w:r>
            <w:r w:rsidR="00764689">
              <w:rPr>
                <w:rFonts w:ascii="Times New Roman" w:hAnsi="Times New Roman"/>
                <w:lang w:val="en-US"/>
              </w:rPr>
              <w:t>ance/ SPV)</w:t>
            </w:r>
            <w:r w:rsidRPr="005F14D2">
              <w:rPr>
                <w:rFonts w:ascii="Times New Roman" w:hAnsi="Times New Roman"/>
                <w:lang w:val="en-US"/>
              </w:rPr>
              <w:t xml:space="preserve"> best estimate </w:t>
            </w:r>
            <w:r w:rsidR="00762CC0" w:rsidRPr="005F14D2">
              <w:rPr>
                <w:rFonts w:ascii="Times New Roman" w:hAnsi="Times New Roman"/>
                <w:lang w:val="en-US"/>
              </w:rPr>
              <w:t xml:space="preserve">and TP calculated as a whole </w:t>
            </w:r>
            <w:r w:rsidRPr="005F14D2">
              <w:rPr>
                <w:rFonts w:ascii="Times New Roman" w:hAnsi="Times New Roman"/>
                <w:lang w:val="en-US"/>
              </w:rPr>
              <w:t>– non-life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miscellaneous financial loss insurance and proportional reinsurance, without risk margin after deduction of the amounts r</w:t>
            </w:r>
            <w:r w:rsidR="00490456" w:rsidRPr="005F14D2">
              <w:rPr>
                <w:rFonts w:ascii="Times New Roman" w:hAnsi="Times New Roman"/>
                <w:lang w:val="en-US"/>
              </w:rPr>
              <w:t>e</w:t>
            </w:r>
            <w:r w:rsidR="00490456" w:rsidRPr="005F14D2">
              <w:rPr>
                <w:rFonts w:ascii="Times New Roman" w:hAnsi="Times New Roman"/>
                <w:lang w:val="en-US"/>
              </w:rPr>
              <w:t>coverable from reinsurance contracts and SPVs, with a floor equal to zero, relating to non-life activities</w:t>
            </w:r>
            <w:r w:rsidR="006D7443" w:rsidRPr="005F14D2">
              <w:rPr>
                <w:rFonts w:ascii="Times New Roman" w:hAnsi="Times New Roman"/>
                <w:lang w:val="en-US"/>
              </w:rPr>
              <w:t>.</w:t>
            </w:r>
            <w:r w:rsidR="00490456" w:rsidRPr="005F14D2">
              <w:rPr>
                <w:rFonts w:ascii="Times New Roman" w:hAnsi="Times New Roman"/>
                <w:lang w:val="en-US"/>
              </w:rPr>
              <w:br/>
            </w:r>
          </w:p>
        </w:tc>
      </w:tr>
      <w:tr w:rsidR="00490456" w:rsidRPr="004F3F67" w:rsidTr="005F14D2">
        <w:trPr>
          <w:trHeight w:val="1590"/>
        </w:trPr>
        <w:tc>
          <w:tcPr>
            <w:tcW w:w="1862" w:type="dxa"/>
            <w:hideMark/>
          </w:tcPr>
          <w:p w:rsidR="00A40A48" w:rsidRDefault="000E174C" w:rsidP="000E174C">
            <w:pPr>
              <w:rPr>
                <w:rFonts w:ascii="Times New Roman" w:hAnsi="Times New Roman"/>
              </w:rPr>
            </w:pPr>
            <w:r w:rsidRPr="005F14D2">
              <w:rPr>
                <w:rFonts w:ascii="Times New Roman" w:hAnsi="Times New Roman"/>
              </w:rPr>
              <w:t>C0040/R0130</w:t>
            </w:r>
          </w:p>
          <w:p w:rsidR="00490456" w:rsidRPr="005F14D2" w:rsidRDefault="00A40A48" w:rsidP="000E174C">
            <w:pPr>
              <w:rPr>
                <w:rFonts w:ascii="Times New Roman" w:hAnsi="Times New Roman"/>
              </w:rPr>
            </w:pPr>
            <w:r>
              <w:rPr>
                <w:rFonts w:ascii="Times New Roman" w:hAnsi="Times New Roman"/>
              </w:rPr>
              <w:t>(</w:t>
            </w:r>
            <w:r w:rsidR="00490456" w:rsidRPr="005F14D2">
              <w:rPr>
                <w:rFonts w:ascii="Times New Roman" w:hAnsi="Times New Roman"/>
              </w:rPr>
              <w:t>E13</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Miscellaneous financial loss insurance and proportional reinsurance – </w:t>
            </w:r>
            <w:r w:rsidR="00764689">
              <w:rPr>
                <w:rFonts w:ascii="Times New Roman" w:hAnsi="Times New Roman"/>
                <w:lang w:val="en-US"/>
              </w:rPr>
              <w:t>N</w:t>
            </w:r>
            <w:r w:rsidRPr="005F14D2">
              <w:rPr>
                <w:rFonts w:ascii="Times New Roman" w:hAnsi="Times New Roman"/>
                <w:lang w:val="en-US"/>
              </w:rPr>
              <w:t xml:space="preserve">et </w:t>
            </w:r>
            <w:r w:rsidR="000E2A5D">
              <w:rPr>
                <w:rFonts w:ascii="Times New Roman" w:hAnsi="Times New Roman"/>
                <w:lang w:val="en-US"/>
              </w:rPr>
              <w:t>(of reinsu</w:t>
            </w:r>
            <w:r w:rsidR="000E2A5D">
              <w:rPr>
                <w:rFonts w:ascii="Times New Roman" w:hAnsi="Times New Roman"/>
                <w:lang w:val="en-US"/>
              </w:rPr>
              <w:t>r</w:t>
            </w:r>
            <w:r w:rsidR="000E2A5D">
              <w:rPr>
                <w:rFonts w:ascii="Times New Roman" w:hAnsi="Times New Roman"/>
                <w:lang w:val="en-US"/>
              </w:rPr>
              <w:t xml:space="preserve">ance) </w:t>
            </w:r>
            <w:r w:rsidRPr="005F14D2">
              <w:rPr>
                <w:rFonts w:ascii="Times New Roman" w:hAnsi="Times New Roman"/>
                <w:lang w:val="en-US"/>
              </w:rPr>
              <w:t>written premiums</w:t>
            </w:r>
            <w:r w:rsidR="00A16920">
              <w:rPr>
                <w:rFonts w:ascii="Times New Roman" w:hAnsi="Times New Roman"/>
                <w:lang w:val="en-US"/>
              </w:rPr>
              <w:t xml:space="preserve"> in the last 12 months</w:t>
            </w:r>
            <w:r w:rsidRPr="005F14D2">
              <w:rPr>
                <w:rFonts w:ascii="Times New Roman" w:hAnsi="Times New Roman"/>
                <w:lang w:val="en-US"/>
              </w:rPr>
              <w:t xml:space="preserve"> – non-life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miscellaneous fina</w:t>
            </w:r>
            <w:r w:rsidR="00490456" w:rsidRPr="005F14D2">
              <w:rPr>
                <w:rFonts w:ascii="Times New Roman" w:hAnsi="Times New Roman"/>
                <w:lang w:val="en-US"/>
              </w:rPr>
              <w:t>n</w:t>
            </w:r>
            <w:r w:rsidR="00490456" w:rsidRPr="005F14D2">
              <w:rPr>
                <w:rFonts w:ascii="Times New Roman" w:hAnsi="Times New Roman"/>
                <w:lang w:val="en-US"/>
              </w:rPr>
              <w:t>cial loss insurance and proportional reinsurance during the (rolling) last 12 months, after deduction of premiums for reinsurance contracts, with a floor equal to zero, relating to non-life activities</w:t>
            </w:r>
            <w:r w:rsidR="006D7443" w:rsidRPr="005F14D2">
              <w:rPr>
                <w:rFonts w:ascii="Times New Roman" w:hAnsi="Times New Roman"/>
                <w:lang w:val="en-US"/>
              </w:rPr>
              <w:t>.</w:t>
            </w:r>
          </w:p>
        </w:tc>
      </w:tr>
      <w:tr w:rsidR="00490456" w:rsidRPr="004F3F67" w:rsidTr="005F14D2">
        <w:trPr>
          <w:trHeight w:val="1659"/>
        </w:trPr>
        <w:tc>
          <w:tcPr>
            <w:tcW w:w="1862" w:type="dxa"/>
            <w:hideMark/>
          </w:tcPr>
          <w:p w:rsidR="00A40A48" w:rsidRDefault="000E174C" w:rsidP="000E174C">
            <w:pPr>
              <w:rPr>
                <w:rFonts w:ascii="Times New Roman" w:hAnsi="Times New Roman"/>
              </w:rPr>
            </w:pPr>
            <w:r w:rsidRPr="005F14D2">
              <w:rPr>
                <w:rFonts w:ascii="Times New Roman" w:hAnsi="Times New Roman"/>
              </w:rPr>
              <w:t>C0050/R0130</w:t>
            </w:r>
          </w:p>
          <w:p w:rsidR="00490456" w:rsidRPr="005F14D2" w:rsidRDefault="00A40A48" w:rsidP="000E174C">
            <w:pPr>
              <w:rPr>
                <w:rFonts w:ascii="Times New Roman" w:hAnsi="Times New Roman"/>
              </w:rPr>
            </w:pPr>
            <w:r>
              <w:rPr>
                <w:rFonts w:ascii="Times New Roman" w:hAnsi="Times New Roman"/>
              </w:rPr>
              <w:t>(</w:t>
            </w:r>
            <w:r w:rsidR="00490456" w:rsidRPr="005F14D2">
              <w:rPr>
                <w:rFonts w:ascii="Times New Roman" w:hAnsi="Times New Roman"/>
              </w:rPr>
              <w:t>F13</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Miscellaneous financial loss insurance and proportional reinsurance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w:t>
            </w:r>
            <w:r w:rsidR="00764689">
              <w:rPr>
                <w:rFonts w:ascii="Times New Roman" w:hAnsi="Times New Roman"/>
                <w:lang w:val="en-US"/>
              </w:rPr>
              <w:t>r</w:t>
            </w:r>
            <w:r w:rsidR="00764689">
              <w:rPr>
                <w:rFonts w:ascii="Times New Roman" w:hAnsi="Times New Roman"/>
                <w:lang w:val="en-US"/>
              </w:rPr>
              <w:t>ance/ SPV)</w:t>
            </w:r>
            <w:r w:rsidRPr="005F14D2">
              <w:rPr>
                <w:rFonts w:ascii="Times New Roman" w:hAnsi="Times New Roman"/>
                <w:lang w:val="en-US"/>
              </w:rPr>
              <w:t xml:space="preserve"> best estimate </w:t>
            </w:r>
            <w:r w:rsidR="00762CC0" w:rsidRPr="005F14D2">
              <w:rPr>
                <w:rFonts w:ascii="Times New Roman" w:hAnsi="Times New Roman"/>
                <w:lang w:val="en-US"/>
              </w:rPr>
              <w:t xml:space="preserve">and TP calculated as a whole </w:t>
            </w:r>
            <w:r w:rsidRPr="005F14D2">
              <w:rPr>
                <w:rFonts w:ascii="Times New Roman" w:hAnsi="Times New Roman"/>
                <w:lang w:val="en-US"/>
              </w:rPr>
              <w:t>–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miscellaneous financial loss insurance and proportional reinsurance, without risk margin after deduction of the amounts r</w:t>
            </w:r>
            <w:r w:rsidR="00490456" w:rsidRPr="005F14D2">
              <w:rPr>
                <w:rFonts w:ascii="Times New Roman" w:hAnsi="Times New Roman"/>
                <w:lang w:val="en-US"/>
              </w:rPr>
              <w:t>e</w:t>
            </w:r>
            <w:r w:rsidR="00490456" w:rsidRPr="005F14D2">
              <w:rPr>
                <w:rFonts w:ascii="Times New Roman" w:hAnsi="Times New Roman"/>
                <w:lang w:val="en-US"/>
              </w:rPr>
              <w:t>coverable from reinsurance contracts and SPVs, with a floor equal to zero, relating to life activities</w:t>
            </w:r>
            <w:r w:rsidR="006D7443" w:rsidRPr="005F14D2">
              <w:rPr>
                <w:rFonts w:ascii="Times New Roman" w:hAnsi="Times New Roman"/>
                <w:lang w:val="en-US"/>
              </w:rPr>
              <w:t>.</w:t>
            </w:r>
            <w:r w:rsidR="00490456" w:rsidRPr="005F14D2">
              <w:rPr>
                <w:rFonts w:ascii="Times New Roman" w:hAnsi="Times New Roman"/>
                <w:lang w:val="en-US"/>
              </w:rPr>
              <w:br/>
            </w:r>
          </w:p>
        </w:tc>
      </w:tr>
      <w:tr w:rsidR="00490456" w:rsidRPr="004F3F67" w:rsidTr="005F14D2">
        <w:trPr>
          <w:trHeight w:val="1413"/>
        </w:trPr>
        <w:tc>
          <w:tcPr>
            <w:tcW w:w="1862" w:type="dxa"/>
            <w:hideMark/>
          </w:tcPr>
          <w:p w:rsidR="00A40A48" w:rsidRDefault="000E174C" w:rsidP="000E174C">
            <w:pPr>
              <w:rPr>
                <w:rFonts w:ascii="Times New Roman" w:hAnsi="Times New Roman"/>
              </w:rPr>
            </w:pPr>
            <w:r w:rsidRPr="005F14D2">
              <w:rPr>
                <w:rFonts w:ascii="Times New Roman" w:hAnsi="Times New Roman"/>
              </w:rPr>
              <w:t>C0060/R0130</w:t>
            </w:r>
          </w:p>
          <w:p w:rsidR="00490456" w:rsidRPr="005F14D2" w:rsidRDefault="00A40A48" w:rsidP="000E174C">
            <w:pPr>
              <w:rPr>
                <w:rFonts w:ascii="Times New Roman" w:hAnsi="Times New Roman"/>
              </w:rPr>
            </w:pPr>
            <w:r>
              <w:rPr>
                <w:rFonts w:ascii="Times New Roman" w:hAnsi="Times New Roman"/>
              </w:rPr>
              <w:t>(</w:t>
            </w:r>
            <w:r w:rsidR="00490456" w:rsidRPr="005F14D2">
              <w:rPr>
                <w:rFonts w:ascii="Times New Roman" w:hAnsi="Times New Roman"/>
              </w:rPr>
              <w:t>G13</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Miscellaneous financial loss insurance and proportional reinsurance – </w:t>
            </w:r>
            <w:r w:rsidR="00764689">
              <w:rPr>
                <w:rFonts w:ascii="Times New Roman" w:hAnsi="Times New Roman"/>
                <w:lang w:val="en-US"/>
              </w:rPr>
              <w:t>N</w:t>
            </w:r>
            <w:r w:rsidRPr="005F14D2">
              <w:rPr>
                <w:rFonts w:ascii="Times New Roman" w:hAnsi="Times New Roman"/>
                <w:lang w:val="en-US"/>
              </w:rPr>
              <w:t>et</w:t>
            </w:r>
            <w:r w:rsidR="000E2A5D">
              <w:rPr>
                <w:rFonts w:ascii="Times New Roman" w:hAnsi="Times New Roman"/>
                <w:lang w:val="en-US"/>
              </w:rPr>
              <w:t xml:space="preserve"> (of reinsu</w:t>
            </w:r>
            <w:r w:rsidR="000E2A5D">
              <w:rPr>
                <w:rFonts w:ascii="Times New Roman" w:hAnsi="Times New Roman"/>
                <w:lang w:val="en-US"/>
              </w:rPr>
              <w:t>r</w:t>
            </w:r>
            <w:r w:rsidR="000E2A5D">
              <w:rPr>
                <w:rFonts w:ascii="Times New Roman" w:hAnsi="Times New Roman"/>
                <w:lang w:val="en-US"/>
              </w:rPr>
              <w:t>ance)</w:t>
            </w:r>
            <w:r w:rsidRPr="005F14D2">
              <w:rPr>
                <w:rFonts w:ascii="Times New Roman" w:hAnsi="Times New Roman"/>
                <w:lang w:val="en-US"/>
              </w:rPr>
              <w:t xml:space="preserve"> written premiums </w:t>
            </w:r>
            <w:r w:rsidR="00A16920">
              <w:rPr>
                <w:rFonts w:ascii="Times New Roman" w:hAnsi="Times New Roman"/>
                <w:lang w:val="en-US"/>
              </w:rPr>
              <w:t>in the last 12 months</w:t>
            </w:r>
            <w:r w:rsidR="00A16920" w:rsidRPr="004E091B">
              <w:rPr>
                <w:rFonts w:ascii="Times New Roman" w:hAnsi="Times New Roman"/>
                <w:lang w:val="en-US"/>
              </w:rPr>
              <w:t xml:space="preserve"> </w:t>
            </w:r>
            <w:r w:rsidRPr="005F14D2">
              <w:rPr>
                <w:rFonts w:ascii="Times New Roman" w:hAnsi="Times New Roman"/>
                <w:lang w:val="en-US"/>
              </w:rPr>
              <w:t>–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miscellaneous fina</w:t>
            </w:r>
            <w:r w:rsidR="00490456" w:rsidRPr="005F14D2">
              <w:rPr>
                <w:rFonts w:ascii="Times New Roman" w:hAnsi="Times New Roman"/>
                <w:lang w:val="en-US"/>
              </w:rPr>
              <w:t>n</w:t>
            </w:r>
            <w:r w:rsidR="00490456" w:rsidRPr="005F14D2">
              <w:rPr>
                <w:rFonts w:ascii="Times New Roman" w:hAnsi="Times New Roman"/>
                <w:lang w:val="en-US"/>
              </w:rPr>
              <w:t>cial loss insurance and proportional reinsurance during the (rolling) last 12 months, after deduction of premiums for reinsurance contracts, with a floor equal to zero, relating to life activities</w:t>
            </w:r>
            <w:r w:rsidR="006D7443" w:rsidRPr="005F14D2">
              <w:rPr>
                <w:rFonts w:ascii="Times New Roman" w:hAnsi="Times New Roman"/>
                <w:lang w:val="en-US"/>
              </w:rPr>
              <w:t>.</w:t>
            </w:r>
          </w:p>
        </w:tc>
      </w:tr>
      <w:tr w:rsidR="00B8460E" w:rsidRPr="004F3F67" w:rsidTr="005F14D2">
        <w:trPr>
          <w:trHeight w:val="1480"/>
        </w:trPr>
        <w:tc>
          <w:tcPr>
            <w:tcW w:w="1862" w:type="dxa"/>
            <w:hideMark/>
          </w:tcPr>
          <w:p w:rsidR="00B8460E" w:rsidRDefault="00B8460E" w:rsidP="005F14D2">
            <w:pPr>
              <w:rPr>
                <w:rFonts w:ascii="Times New Roman" w:hAnsi="Times New Roman"/>
              </w:rPr>
            </w:pPr>
            <w:r w:rsidRPr="00844A39">
              <w:rPr>
                <w:rFonts w:ascii="Times New Roman" w:hAnsi="Times New Roman"/>
              </w:rPr>
              <w:t>C0</w:t>
            </w:r>
            <w:r>
              <w:rPr>
                <w:rFonts w:ascii="Times New Roman" w:hAnsi="Times New Roman"/>
              </w:rPr>
              <w:t>030/R014</w:t>
            </w:r>
            <w:r w:rsidRPr="00844A39">
              <w:rPr>
                <w:rFonts w:ascii="Times New Roman" w:hAnsi="Times New Roman"/>
              </w:rPr>
              <w:t>0</w:t>
            </w:r>
          </w:p>
          <w:p w:rsidR="00B8460E" w:rsidRPr="00844A39" w:rsidRDefault="00B8460E" w:rsidP="005F14D2">
            <w:pPr>
              <w:rPr>
                <w:rFonts w:ascii="Times New Roman" w:hAnsi="Times New Roman"/>
              </w:rPr>
            </w:pPr>
            <w:r>
              <w:rPr>
                <w:rFonts w:ascii="Times New Roman" w:hAnsi="Times New Roman"/>
              </w:rPr>
              <w:t>(</w:t>
            </w:r>
            <w:r w:rsidRPr="00844A39">
              <w:rPr>
                <w:rFonts w:ascii="Times New Roman" w:hAnsi="Times New Roman"/>
              </w:rPr>
              <w:t>D17</w:t>
            </w:r>
            <w:r>
              <w:rPr>
                <w:rFonts w:ascii="Times New Roman" w:hAnsi="Times New Roman"/>
              </w:rPr>
              <w:t>)</w:t>
            </w:r>
          </w:p>
        </w:tc>
        <w:tc>
          <w:tcPr>
            <w:tcW w:w="2641" w:type="dxa"/>
            <w:hideMark/>
          </w:tcPr>
          <w:p w:rsidR="00B8460E" w:rsidRPr="00844A39" w:rsidRDefault="00B8460E" w:rsidP="005F14D2">
            <w:pPr>
              <w:rPr>
                <w:rFonts w:ascii="Times New Roman" w:hAnsi="Times New Roman"/>
                <w:lang w:val="en-US"/>
              </w:rPr>
            </w:pPr>
            <w:r w:rsidRPr="00844A39">
              <w:rPr>
                <w:rFonts w:ascii="Times New Roman" w:hAnsi="Times New Roman"/>
                <w:lang w:val="en-US"/>
              </w:rPr>
              <w:t>Non-proportional health rei</w:t>
            </w:r>
            <w:r w:rsidRPr="00844A39">
              <w:rPr>
                <w:rFonts w:ascii="Times New Roman" w:hAnsi="Times New Roman"/>
                <w:lang w:val="en-US"/>
              </w:rPr>
              <w:t>n</w:t>
            </w:r>
            <w:r w:rsidRPr="00844A39">
              <w:rPr>
                <w:rFonts w:ascii="Times New Roman" w:hAnsi="Times New Roman"/>
                <w:lang w:val="en-US"/>
              </w:rPr>
              <w:t xml:space="preserve">surance – </w:t>
            </w:r>
            <w:r>
              <w:rPr>
                <w:rFonts w:ascii="Times New Roman" w:hAnsi="Times New Roman"/>
                <w:lang w:val="en-US"/>
              </w:rPr>
              <w:t>N</w:t>
            </w:r>
            <w:r w:rsidRPr="00844A39">
              <w:rPr>
                <w:rFonts w:ascii="Times New Roman" w:hAnsi="Times New Roman"/>
                <w:lang w:val="en-US"/>
              </w:rPr>
              <w:t>et</w:t>
            </w:r>
            <w:r>
              <w:rPr>
                <w:rFonts w:ascii="Times New Roman" w:hAnsi="Times New Roman"/>
                <w:lang w:val="en-US"/>
              </w:rPr>
              <w:t xml:space="preserve"> (of reinsurance/ SPV)</w:t>
            </w:r>
            <w:r w:rsidRPr="00844A39">
              <w:rPr>
                <w:rFonts w:ascii="Times New Roman" w:hAnsi="Times New Roman"/>
                <w:lang w:val="en-US"/>
              </w:rPr>
              <w:t xml:space="preserve"> best estimate and TP calculated as a whole – non-life activities</w:t>
            </w:r>
          </w:p>
        </w:tc>
        <w:tc>
          <w:tcPr>
            <w:tcW w:w="4785" w:type="dxa"/>
            <w:hideMark/>
          </w:tcPr>
          <w:p w:rsidR="00B8460E" w:rsidRPr="00844A39" w:rsidRDefault="00B8460E">
            <w:pPr>
              <w:rPr>
                <w:rFonts w:ascii="Times New Roman" w:hAnsi="Times New Roman"/>
                <w:lang w:val="en-US"/>
              </w:rPr>
            </w:pPr>
            <w:r w:rsidRPr="00844A39">
              <w:rPr>
                <w:rFonts w:ascii="Times New Roman" w:hAnsi="Times New Roman"/>
                <w:lang w:val="en-US"/>
              </w:rPr>
              <w:t>These are the technical provisions for non-proportional health reinsurance, without risk margin after deduction of the amounts recoverable from reinsurance contracts and SPVs, with a floor equal to zero, relating to non-life activities.</w:t>
            </w:r>
          </w:p>
        </w:tc>
      </w:tr>
      <w:tr w:rsidR="00B8460E" w:rsidRPr="004F3F67" w:rsidTr="005F14D2">
        <w:trPr>
          <w:trHeight w:val="1245"/>
        </w:trPr>
        <w:tc>
          <w:tcPr>
            <w:tcW w:w="1862" w:type="dxa"/>
            <w:hideMark/>
          </w:tcPr>
          <w:p w:rsidR="00B8460E" w:rsidRDefault="00B8460E" w:rsidP="005F14D2">
            <w:pPr>
              <w:rPr>
                <w:rFonts w:ascii="Times New Roman" w:hAnsi="Times New Roman"/>
              </w:rPr>
            </w:pPr>
            <w:r>
              <w:rPr>
                <w:rFonts w:ascii="Times New Roman" w:hAnsi="Times New Roman"/>
              </w:rPr>
              <w:t>C0040/R014</w:t>
            </w:r>
            <w:r w:rsidRPr="00844A39">
              <w:rPr>
                <w:rFonts w:ascii="Times New Roman" w:hAnsi="Times New Roman"/>
              </w:rPr>
              <w:t>0</w:t>
            </w:r>
          </w:p>
          <w:p w:rsidR="00B8460E" w:rsidRPr="00844A39" w:rsidRDefault="00B8460E" w:rsidP="005F14D2">
            <w:pPr>
              <w:rPr>
                <w:rFonts w:ascii="Times New Roman" w:hAnsi="Times New Roman"/>
              </w:rPr>
            </w:pPr>
            <w:r>
              <w:rPr>
                <w:rFonts w:ascii="Times New Roman" w:hAnsi="Times New Roman"/>
              </w:rPr>
              <w:t>(</w:t>
            </w:r>
            <w:r w:rsidRPr="00844A39">
              <w:rPr>
                <w:rFonts w:ascii="Times New Roman" w:hAnsi="Times New Roman"/>
              </w:rPr>
              <w:t>E17</w:t>
            </w:r>
            <w:r>
              <w:rPr>
                <w:rFonts w:ascii="Times New Roman" w:hAnsi="Times New Roman"/>
              </w:rPr>
              <w:t>)</w:t>
            </w:r>
          </w:p>
        </w:tc>
        <w:tc>
          <w:tcPr>
            <w:tcW w:w="2641" w:type="dxa"/>
            <w:hideMark/>
          </w:tcPr>
          <w:p w:rsidR="00B8460E" w:rsidRPr="00844A39" w:rsidRDefault="00B8460E" w:rsidP="005F14D2">
            <w:pPr>
              <w:rPr>
                <w:rFonts w:ascii="Times New Roman" w:hAnsi="Times New Roman"/>
                <w:lang w:val="en-US"/>
              </w:rPr>
            </w:pPr>
            <w:r w:rsidRPr="00844A39">
              <w:rPr>
                <w:rFonts w:ascii="Times New Roman" w:hAnsi="Times New Roman"/>
                <w:lang w:val="en-US"/>
              </w:rPr>
              <w:t>Non-proportional health rei</w:t>
            </w:r>
            <w:r w:rsidRPr="00844A39">
              <w:rPr>
                <w:rFonts w:ascii="Times New Roman" w:hAnsi="Times New Roman"/>
                <w:lang w:val="en-US"/>
              </w:rPr>
              <w:t>n</w:t>
            </w:r>
            <w:r w:rsidRPr="00844A39">
              <w:rPr>
                <w:rFonts w:ascii="Times New Roman" w:hAnsi="Times New Roman"/>
                <w:lang w:val="en-US"/>
              </w:rPr>
              <w:t xml:space="preserve">surance – </w:t>
            </w:r>
            <w:r>
              <w:rPr>
                <w:rFonts w:ascii="Times New Roman" w:hAnsi="Times New Roman"/>
                <w:lang w:val="en-US"/>
              </w:rPr>
              <w:t>N</w:t>
            </w:r>
            <w:r w:rsidRPr="00844A39">
              <w:rPr>
                <w:rFonts w:ascii="Times New Roman" w:hAnsi="Times New Roman"/>
                <w:lang w:val="en-US"/>
              </w:rPr>
              <w:t>et</w:t>
            </w:r>
            <w:r>
              <w:rPr>
                <w:rFonts w:ascii="Times New Roman" w:hAnsi="Times New Roman"/>
                <w:lang w:val="en-US"/>
              </w:rPr>
              <w:t xml:space="preserve"> (of reinsurance)</w:t>
            </w:r>
            <w:r w:rsidRPr="00844A39">
              <w:rPr>
                <w:rFonts w:ascii="Times New Roman" w:hAnsi="Times New Roman"/>
                <w:lang w:val="en-US"/>
              </w:rPr>
              <w:t xml:space="preserve"> written premiums</w:t>
            </w:r>
            <w:r>
              <w:rPr>
                <w:rFonts w:ascii="Times New Roman" w:hAnsi="Times New Roman"/>
                <w:lang w:val="en-US"/>
              </w:rPr>
              <w:t xml:space="preserve"> in the last 12 months</w:t>
            </w:r>
            <w:r w:rsidRPr="00844A39">
              <w:rPr>
                <w:rFonts w:ascii="Times New Roman" w:hAnsi="Times New Roman"/>
                <w:lang w:val="en-US"/>
              </w:rPr>
              <w:t xml:space="preserve"> – non-life activ</w:t>
            </w:r>
            <w:r w:rsidRPr="00844A39">
              <w:rPr>
                <w:rFonts w:ascii="Times New Roman" w:hAnsi="Times New Roman"/>
                <w:lang w:val="en-US"/>
              </w:rPr>
              <w:t>i</w:t>
            </w:r>
            <w:r w:rsidRPr="00844A39">
              <w:rPr>
                <w:rFonts w:ascii="Times New Roman" w:hAnsi="Times New Roman"/>
                <w:lang w:val="en-US"/>
              </w:rPr>
              <w:t>ties</w:t>
            </w:r>
          </w:p>
        </w:tc>
        <w:tc>
          <w:tcPr>
            <w:tcW w:w="4785" w:type="dxa"/>
            <w:hideMark/>
          </w:tcPr>
          <w:p w:rsidR="00B8460E" w:rsidRPr="00844A39" w:rsidRDefault="00B8460E" w:rsidP="005F14D2">
            <w:pPr>
              <w:rPr>
                <w:rFonts w:ascii="Times New Roman" w:hAnsi="Times New Roman"/>
                <w:lang w:val="en-US"/>
              </w:rPr>
            </w:pPr>
            <w:r w:rsidRPr="00844A39">
              <w:rPr>
                <w:rFonts w:ascii="Times New Roman" w:hAnsi="Times New Roman"/>
                <w:lang w:val="en-US"/>
              </w:rPr>
              <w:t>These are the premiums written for non-proportional health reinsurance during the (rolling) last 12 months, after deduction of premiums for reinsurance contracts, with a floor equal to zero, relating to non-life activities.</w:t>
            </w:r>
          </w:p>
        </w:tc>
      </w:tr>
      <w:tr w:rsidR="00B8460E" w:rsidRPr="004F3F67" w:rsidTr="005F14D2">
        <w:trPr>
          <w:trHeight w:val="1378"/>
        </w:trPr>
        <w:tc>
          <w:tcPr>
            <w:tcW w:w="1862" w:type="dxa"/>
            <w:hideMark/>
          </w:tcPr>
          <w:p w:rsidR="00B8460E" w:rsidRDefault="00B8460E" w:rsidP="005F14D2">
            <w:pPr>
              <w:rPr>
                <w:rFonts w:ascii="Times New Roman" w:hAnsi="Times New Roman"/>
              </w:rPr>
            </w:pPr>
            <w:r>
              <w:rPr>
                <w:rFonts w:ascii="Times New Roman" w:hAnsi="Times New Roman"/>
              </w:rPr>
              <w:t>C0050/R014</w:t>
            </w:r>
            <w:r w:rsidRPr="00844A39">
              <w:rPr>
                <w:rFonts w:ascii="Times New Roman" w:hAnsi="Times New Roman"/>
              </w:rPr>
              <w:t>0</w:t>
            </w:r>
          </w:p>
          <w:p w:rsidR="00B8460E" w:rsidRPr="00844A39" w:rsidRDefault="00B8460E" w:rsidP="005F14D2">
            <w:pPr>
              <w:rPr>
                <w:rFonts w:ascii="Times New Roman" w:hAnsi="Times New Roman"/>
              </w:rPr>
            </w:pPr>
            <w:r>
              <w:rPr>
                <w:rFonts w:ascii="Times New Roman" w:hAnsi="Times New Roman"/>
              </w:rPr>
              <w:t>(</w:t>
            </w:r>
            <w:r w:rsidRPr="00844A39">
              <w:rPr>
                <w:rFonts w:ascii="Times New Roman" w:hAnsi="Times New Roman"/>
              </w:rPr>
              <w:t>F17</w:t>
            </w:r>
            <w:r>
              <w:rPr>
                <w:rFonts w:ascii="Times New Roman" w:hAnsi="Times New Roman"/>
              </w:rPr>
              <w:t>)</w:t>
            </w:r>
          </w:p>
        </w:tc>
        <w:tc>
          <w:tcPr>
            <w:tcW w:w="2641" w:type="dxa"/>
            <w:hideMark/>
          </w:tcPr>
          <w:p w:rsidR="00B8460E" w:rsidRPr="00844A39" w:rsidRDefault="00B8460E" w:rsidP="005F14D2">
            <w:pPr>
              <w:rPr>
                <w:rFonts w:ascii="Times New Roman" w:hAnsi="Times New Roman"/>
                <w:lang w:val="en-US"/>
              </w:rPr>
            </w:pPr>
            <w:r w:rsidRPr="00844A39">
              <w:rPr>
                <w:rFonts w:ascii="Times New Roman" w:hAnsi="Times New Roman"/>
                <w:lang w:val="en-US"/>
              </w:rPr>
              <w:t>Non-proportional health rei</w:t>
            </w:r>
            <w:r w:rsidRPr="00844A39">
              <w:rPr>
                <w:rFonts w:ascii="Times New Roman" w:hAnsi="Times New Roman"/>
                <w:lang w:val="en-US"/>
              </w:rPr>
              <w:t>n</w:t>
            </w:r>
            <w:r w:rsidRPr="00844A39">
              <w:rPr>
                <w:rFonts w:ascii="Times New Roman" w:hAnsi="Times New Roman"/>
                <w:lang w:val="en-US"/>
              </w:rPr>
              <w:t xml:space="preserve">surance – </w:t>
            </w:r>
            <w:r>
              <w:rPr>
                <w:rFonts w:ascii="Times New Roman" w:hAnsi="Times New Roman"/>
                <w:lang w:val="en-US"/>
              </w:rPr>
              <w:t>N</w:t>
            </w:r>
            <w:r w:rsidRPr="00844A39">
              <w:rPr>
                <w:rFonts w:ascii="Times New Roman" w:hAnsi="Times New Roman"/>
                <w:lang w:val="en-US"/>
              </w:rPr>
              <w:t xml:space="preserve">et </w:t>
            </w:r>
            <w:r>
              <w:rPr>
                <w:rFonts w:ascii="Times New Roman" w:hAnsi="Times New Roman"/>
                <w:lang w:val="en-US"/>
              </w:rPr>
              <w:t xml:space="preserve">(of reinsurance/ SPV) </w:t>
            </w:r>
            <w:r w:rsidRPr="00844A39">
              <w:rPr>
                <w:rFonts w:ascii="Times New Roman" w:hAnsi="Times New Roman"/>
                <w:lang w:val="en-US"/>
              </w:rPr>
              <w:t>best estimate and TP calculated as a whole – life activities</w:t>
            </w:r>
          </w:p>
        </w:tc>
        <w:tc>
          <w:tcPr>
            <w:tcW w:w="4785" w:type="dxa"/>
            <w:hideMark/>
          </w:tcPr>
          <w:p w:rsidR="00B8460E" w:rsidRPr="00844A39" w:rsidRDefault="00B8460E">
            <w:pPr>
              <w:rPr>
                <w:rFonts w:ascii="Times New Roman" w:hAnsi="Times New Roman"/>
                <w:lang w:val="en-US"/>
              </w:rPr>
            </w:pPr>
            <w:r w:rsidRPr="00844A39">
              <w:rPr>
                <w:rFonts w:ascii="Times New Roman" w:hAnsi="Times New Roman"/>
                <w:lang w:val="en-US"/>
              </w:rPr>
              <w:t>These are the technical provisions for non-proportional health reinsurance, without risk margin after deduction of the amounts recoverable from reinsurance contracts and SPVs, with a floor equal to zero, relating to life activities.</w:t>
            </w:r>
          </w:p>
        </w:tc>
      </w:tr>
      <w:tr w:rsidR="00B8460E" w:rsidRPr="004F3F67" w:rsidTr="005F14D2">
        <w:trPr>
          <w:trHeight w:val="1260"/>
        </w:trPr>
        <w:tc>
          <w:tcPr>
            <w:tcW w:w="1862" w:type="dxa"/>
            <w:hideMark/>
          </w:tcPr>
          <w:p w:rsidR="00B8460E" w:rsidRDefault="00B8460E" w:rsidP="005F14D2">
            <w:pPr>
              <w:rPr>
                <w:rFonts w:ascii="Times New Roman" w:hAnsi="Times New Roman"/>
              </w:rPr>
            </w:pPr>
            <w:r>
              <w:rPr>
                <w:rFonts w:ascii="Times New Roman" w:hAnsi="Times New Roman"/>
              </w:rPr>
              <w:t>C0060/R014</w:t>
            </w:r>
            <w:r w:rsidRPr="00844A39">
              <w:rPr>
                <w:rFonts w:ascii="Times New Roman" w:hAnsi="Times New Roman"/>
              </w:rPr>
              <w:t>0</w:t>
            </w:r>
          </w:p>
          <w:p w:rsidR="00B8460E" w:rsidRPr="00844A39" w:rsidRDefault="00B8460E" w:rsidP="005F14D2">
            <w:pPr>
              <w:rPr>
                <w:rFonts w:ascii="Times New Roman" w:hAnsi="Times New Roman"/>
              </w:rPr>
            </w:pPr>
            <w:r>
              <w:rPr>
                <w:rFonts w:ascii="Times New Roman" w:hAnsi="Times New Roman"/>
              </w:rPr>
              <w:t>(</w:t>
            </w:r>
            <w:r w:rsidRPr="00844A39">
              <w:rPr>
                <w:rFonts w:ascii="Times New Roman" w:hAnsi="Times New Roman"/>
              </w:rPr>
              <w:t>G17</w:t>
            </w:r>
            <w:r>
              <w:rPr>
                <w:rFonts w:ascii="Times New Roman" w:hAnsi="Times New Roman"/>
              </w:rPr>
              <w:t>)</w:t>
            </w:r>
          </w:p>
        </w:tc>
        <w:tc>
          <w:tcPr>
            <w:tcW w:w="2641" w:type="dxa"/>
            <w:hideMark/>
          </w:tcPr>
          <w:p w:rsidR="00B8460E" w:rsidRPr="00844A39" w:rsidRDefault="00B8460E" w:rsidP="005F14D2">
            <w:pPr>
              <w:rPr>
                <w:rFonts w:ascii="Times New Roman" w:hAnsi="Times New Roman"/>
                <w:lang w:val="en-US"/>
              </w:rPr>
            </w:pPr>
            <w:r w:rsidRPr="00844A39">
              <w:rPr>
                <w:rFonts w:ascii="Times New Roman" w:hAnsi="Times New Roman"/>
                <w:lang w:val="en-US"/>
              </w:rPr>
              <w:t>Non-proportional health rei</w:t>
            </w:r>
            <w:r w:rsidRPr="00844A39">
              <w:rPr>
                <w:rFonts w:ascii="Times New Roman" w:hAnsi="Times New Roman"/>
                <w:lang w:val="en-US"/>
              </w:rPr>
              <w:t>n</w:t>
            </w:r>
            <w:r w:rsidRPr="00844A39">
              <w:rPr>
                <w:rFonts w:ascii="Times New Roman" w:hAnsi="Times New Roman"/>
                <w:lang w:val="en-US"/>
              </w:rPr>
              <w:t xml:space="preserve">surance – </w:t>
            </w:r>
            <w:r>
              <w:rPr>
                <w:rFonts w:ascii="Times New Roman" w:hAnsi="Times New Roman"/>
                <w:lang w:val="en-US"/>
              </w:rPr>
              <w:t>N</w:t>
            </w:r>
            <w:r w:rsidRPr="00844A39">
              <w:rPr>
                <w:rFonts w:ascii="Times New Roman" w:hAnsi="Times New Roman"/>
                <w:lang w:val="en-US"/>
              </w:rPr>
              <w:t>et</w:t>
            </w:r>
            <w:r>
              <w:rPr>
                <w:rFonts w:ascii="Times New Roman" w:hAnsi="Times New Roman"/>
                <w:lang w:val="en-US"/>
              </w:rPr>
              <w:t xml:space="preserve"> (of reinsurance)</w:t>
            </w:r>
            <w:r w:rsidRPr="00844A39">
              <w:rPr>
                <w:rFonts w:ascii="Times New Roman" w:hAnsi="Times New Roman"/>
                <w:lang w:val="en-US"/>
              </w:rPr>
              <w:t xml:space="preserve"> written premiums</w:t>
            </w:r>
            <w:r>
              <w:rPr>
                <w:rFonts w:ascii="Times New Roman" w:hAnsi="Times New Roman"/>
                <w:lang w:val="en-US"/>
              </w:rPr>
              <w:t xml:space="preserve"> in the last 12 months</w:t>
            </w:r>
            <w:r w:rsidRPr="00844A39">
              <w:rPr>
                <w:rFonts w:ascii="Times New Roman" w:hAnsi="Times New Roman"/>
                <w:lang w:val="en-US"/>
              </w:rPr>
              <w:t xml:space="preserve"> – life activities</w:t>
            </w:r>
          </w:p>
        </w:tc>
        <w:tc>
          <w:tcPr>
            <w:tcW w:w="4785" w:type="dxa"/>
            <w:hideMark/>
          </w:tcPr>
          <w:p w:rsidR="00B8460E" w:rsidRPr="00844A39" w:rsidRDefault="00B8460E" w:rsidP="005F14D2">
            <w:pPr>
              <w:rPr>
                <w:rFonts w:ascii="Times New Roman" w:hAnsi="Times New Roman"/>
                <w:lang w:val="en-US"/>
              </w:rPr>
            </w:pPr>
            <w:r w:rsidRPr="00844A39">
              <w:rPr>
                <w:rFonts w:ascii="Times New Roman" w:hAnsi="Times New Roman"/>
                <w:lang w:val="en-US"/>
              </w:rPr>
              <w:t>These are the premiums written for non-proportional health reinsurance during the (rolling) last 12 months, after deduction of premiums for reinsurance contracts, with a floor equal to zero, relating to life activities.</w:t>
            </w:r>
          </w:p>
        </w:tc>
      </w:tr>
      <w:tr w:rsidR="00490456" w:rsidRPr="004F3F67" w:rsidTr="005F14D2">
        <w:trPr>
          <w:trHeight w:val="1543"/>
        </w:trPr>
        <w:tc>
          <w:tcPr>
            <w:tcW w:w="1862" w:type="dxa"/>
            <w:hideMark/>
          </w:tcPr>
          <w:p w:rsidR="00A40A48" w:rsidRDefault="000E174C" w:rsidP="000E174C">
            <w:pPr>
              <w:rPr>
                <w:rFonts w:ascii="Times New Roman" w:hAnsi="Times New Roman"/>
              </w:rPr>
            </w:pPr>
            <w:r w:rsidRPr="005F14D2">
              <w:rPr>
                <w:rFonts w:ascii="Times New Roman" w:hAnsi="Times New Roman"/>
              </w:rPr>
              <w:t>C0030/R01</w:t>
            </w:r>
            <w:r w:rsidR="00B8460E">
              <w:rPr>
                <w:rFonts w:ascii="Times New Roman" w:hAnsi="Times New Roman"/>
              </w:rPr>
              <w:t>5</w:t>
            </w:r>
            <w:r w:rsidRPr="005F14D2">
              <w:rPr>
                <w:rFonts w:ascii="Times New Roman" w:hAnsi="Times New Roman"/>
              </w:rPr>
              <w:t>0</w:t>
            </w:r>
          </w:p>
          <w:p w:rsidR="00490456" w:rsidRPr="005F14D2" w:rsidRDefault="00A40A48" w:rsidP="000E174C">
            <w:pPr>
              <w:rPr>
                <w:rFonts w:ascii="Times New Roman" w:hAnsi="Times New Roman"/>
              </w:rPr>
            </w:pPr>
            <w:r>
              <w:rPr>
                <w:rFonts w:ascii="Times New Roman" w:hAnsi="Times New Roman"/>
              </w:rPr>
              <w:t>(</w:t>
            </w:r>
            <w:r w:rsidR="00490456" w:rsidRPr="005F14D2">
              <w:rPr>
                <w:rFonts w:ascii="Times New Roman" w:hAnsi="Times New Roman"/>
              </w:rPr>
              <w:t>D14</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Non-proportional casualty reinsurance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w:t>
            </w:r>
            <w:r w:rsidR="00764689">
              <w:rPr>
                <w:rFonts w:ascii="Times New Roman" w:hAnsi="Times New Roman"/>
                <w:lang w:val="en-US"/>
              </w:rPr>
              <w:t>r</w:t>
            </w:r>
            <w:r w:rsidR="00764689">
              <w:rPr>
                <w:rFonts w:ascii="Times New Roman" w:hAnsi="Times New Roman"/>
                <w:lang w:val="en-US"/>
              </w:rPr>
              <w:t>ance/ SPV)</w:t>
            </w:r>
            <w:r w:rsidRPr="005F14D2">
              <w:rPr>
                <w:rFonts w:ascii="Times New Roman" w:hAnsi="Times New Roman"/>
                <w:lang w:val="en-US"/>
              </w:rPr>
              <w:t xml:space="preserve"> best estimate </w:t>
            </w:r>
            <w:r w:rsidR="00762CC0" w:rsidRPr="005F14D2">
              <w:rPr>
                <w:rFonts w:ascii="Times New Roman" w:hAnsi="Times New Roman"/>
                <w:lang w:val="en-US"/>
              </w:rPr>
              <w:t xml:space="preserve">and TP calculated as a whole </w:t>
            </w:r>
            <w:r w:rsidRPr="005F14D2">
              <w:rPr>
                <w:rFonts w:ascii="Times New Roman" w:hAnsi="Times New Roman"/>
                <w:lang w:val="en-US"/>
              </w:rPr>
              <w:t>– non-life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non-proportional casualty reinsurance, without risk margin after deduction of the amounts recoverable from reinsurance contracts and SPVs, with a floor equal to zero, relating to non-life activities</w:t>
            </w:r>
            <w:r w:rsidR="006D7443" w:rsidRPr="005F14D2">
              <w:rPr>
                <w:rFonts w:ascii="Times New Roman" w:hAnsi="Times New Roman"/>
                <w:lang w:val="en-US"/>
              </w:rPr>
              <w:t>.</w:t>
            </w:r>
          </w:p>
        </w:tc>
      </w:tr>
      <w:tr w:rsidR="00490456" w:rsidRPr="004F3F67" w:rsidTr="005F14D2">
        <w:trPr>
          <w:trHeight w:val="1485"/>
        </w:trPr>
        <w:tc>
          <w:tcPr>
            <w:tcW w:w="1862" w:type="dxa"/>
            <w:hideMark/>
          </w:tcPr>
          <w:p w:rsidR="00A40A48" w:rsidRDefault="000E174C" w:rsidP="000E174C">
            <w:pPr>
              <w:rPr>
                <w:rFonts w:ascii="Times New Roman" w:hAnsi="Times New Roman"/>
              </w:rPr>
            </w:pPr>
            <w:r w:rsidRPr="005F14D2">
              <w:rPr>
                <w:rFonts w:ascii="Times New Roman" w:hAnsi="Times New Roman"/>
              </w:rPr>
              <w:t>C0040/R01</w:t>
            </w:r>
            <w:r w:rsidR="00B8460E">
              <w:rPr>
                <w:rFonts w:ascii="Times New Roman" w:hAnsi="Times New Roman"/>
              </w:rPr>
              <w:t>5</w:t>
            </w:r>
            <w:r w:rsidRPr="005F14D2">
              <w:rPr>
                <w:rFonts w:ascii="Times New Roman" w:hAnsi="Times New Roman"/>
              </w:rPr>
              <w:t>0</w:t>
            </w:r>
          </w:p>
          <w:p w:rsidR="00490456" w:rsidRPr="005F14D2" w:rsidRDefault="00A40A48" w:rsidP="000E174C">
            <w:pPr>
              <w:rPr>
                <w:rFonts w:ascii="Times New Roman" w:hAnsi="Times New Roman"/>
              </w:rPr>
            </w:pPr>
            <w:r>
              <w:rPr>
                <w:rFonts w:ascii="Times New Roman" w:hAnsi="Times New Roman"/>
              </w:rPr>
              <w:t>(</w:t>
            </w:r>
            <w:r w:rsidR="00490456" w:rsidRPr="005F14D2">
              <w:rPr>
                <w:rFonts w:ascii="Times New Roman" w:hAnsi="Times New Roman"/>
              </w:rPr>
              <w:t>E14</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Non-proportional casualty reinsurance – </w:t>
            </w:r>
            <w:r w:rsidR="00764689">
              <w:rPr>
                <w:rFonts w:ascii="Times New Roman" w:hAnsi="Times New Roman"/>
                <w:lang w:val="en-US"/>
              </w:rPr>
              <w:t>N</w:t>
            </w:r>
            <w:r w:rsidRPr="005F14D2">
              <w:rPr>
                <w:rFonts w:ascii="Times New Roman" w:hAnsi="Times New Roman"/>
                <w:lang w:val="en-US"/>
              </w:rPr>
              <w:t>et</w:t>
            </w:r>
            <w:r w:rsidR="000E2A5D">
              <w:rPr>
                <w:rFonts w:ascii="Times New Roman" w:hAnsi="Times New Roman"/>
                <w:lang w:val="en-US"/>
              </w:rPr>
              <w:t xml:space="preserve"> (of reinsu</w:t>
            </w:r>
            <w:r w:rsidR="000E2A5D">
              <w:rPr>
                <w:rFonts w:ascii="Times New Roman" w:hAnsi="Times New Roman"/>
                <w:lang w:val="en-US"/>
              </w:rPr>
              <w:t>r</w:t>
            </w:r>
            <w:r w:rsidR="000E2A5D">
              <w:rPr>
                <w:rFonts w:ascii="Times New Roman" w:hAnsi="Times New Roman"/>
                <w:lang w:val="en-US"/>
              </w:rPr>
              <w:t>ance)</w:t>
            </w:r>
            <w:r w:rsidRPr="005F14D2">
              <w:rPr>
                <w:rFonts w:ascii="Times New Roman" w:hAnsi="Times New Roman"/>
                <w:lang w:val="en-US"/>
              </w:rPr>
              <w:t xml:space="preserve"> written premiums </w:t>
            </w:r>
            <w:r w:rsidR="00A16920">
              <w:rPr>
                <w:rFonts w:ascii="Times New Roman" w:hAnsi="Times New Roman"/>
                <w:lang w:val="en-US"/>
              </w:rPr>
              <w:t>in the last 12 months</w:t>
            </w:r>
            <w:r w:rsidR="00A16920" w:rsidRPr="004E091B">
              <w:rPr>
                <w:rFonts w:ascii="Times New Roman" w:hAnsi="Times New Roman"/>
                <w:lang w:val="en-US"/>
              </w:rPr>
              <w:t xml:space="preserve"> </w:t>
            </w:r>
            <w:r w:rsidRPr="005F14D2">
              <w:rPr>
                <w:rFonts w:ascii="Times New Roman" w:hAnsi="Times New Roman"/>
                <w:lang w:val="en-US"/>
              </w:rPr>
              <w:t>– non-life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non-proportional casualty reinsurance during the (rolling) last 12 months, after deduction of premiums for reinsurance contracts, with a floor equal to zero, relating to non-life activities</w:t>
            </w:r>
            <w:r w:rsidR="006D7443" w:rsidRPr="005F14D2">
              <w:rPr>
                <w:rFonts w:ascii="Times New Roman" w:hAnsi="Times New Roman"/>
                <w:lang w:val="en-US"/>
              </w:rPr>
              <w:t>.</w:t>
            </w:r>
          </w:p>
        </w:tc>
      </w:tr>
      <w:tr w:rsidR="00490456" w:rsidRPr="004F3F67" w:rsidTr="005F14D2">
        <w:trPr>
          <w:trHeight w:val="1474"/>
        </w:trPr>
        <w:tc>
          <w:tcPr>
            <w:tcW w:w="1862" w:type="dxa"/>
            <w:hideMark/>
          </w:tcPr>
          <w:p w:rsidR="00A40A48" w:rsidRDefault="000E174C" w:rsidP="000E174C">
            <w:pPr>
              <w:rPr>
                <w:rFonts w:ascii="Times New Roman" w:hAnsi="Times New Roman"/>
              </w:rPr>
            </w:pPr>
            <w:r w:rsidRPr="005F14D2">
              <w:rPr>
                <w:rFonts w:ascii="Times New Roman" w:hAnsi="Times New Roman"/>
              </w:rPr>
              <w:t>C0050/R01</w:t>
            </w:r>
            <w:r w:rsidR="00B8460E">
              <w:rPr>
                <w:rFonts w:ascii="Times New Roman" w:hAnsi="Times New Roman"/>
              </w:rPr>
              <w:t>5</w:t>
            </w:r>
            <w:r w:rsidRPr="005F14D2">
              <w:rPr>
                <w:rFonts w:ascii="Times New Roman" w:hAnsi="Times New Roman"/>
              </w:rPr>
              <w:t>0</w:t>
            </w:r>
          </w:p>
          <w:p w:rsidR="00490456" w:rsidRPr="005F14D2" w:rsidRDefault="00A40A48" w:rsidP="000E174C">
            <w:pPr>
              <w:rPr>
                <w:rFonts w:ascii="Times New Roman" w:hAnsi="Times New Roman"/>
              </w:rPr>
            </w:pPr>
            <w:r>
              <w:rPr>
                <w:rFonts w:ascii="Times New Roman" w:hAnsi="Times New Roman"/>
              </w:rPr>
              <w:t>(</w:t>
            </w:r>
            <w:r w:rsidR="00490456" w:rsidRPr="005F14D2">
              <w:rPr>
                <w:rFonts w:ascii="Times New Roman" w:hAnsi="Times New Roman"/>
              </w:rPr>
              <w:t>F14</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Non-proportional casualty reinsurance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w:t>
            </w:r>
            <w:r w:rsidR="00764689">
              <w:rPr>
                <w:rFonts w:ascii="Times New Roman" w:hAnsi="Times New Roman"/>
                <w:lang w:val="en-US"/>
              </w:rPr>
              <w:t>r</w:t>
            </w:r>
            <w:r w:rsidR="00764689">
              <w:rPr>
                <w:rFonts w:ascii="Times New Roman" w:hAnsi="Times New Roman"/>
                <w:lang w:val="en-US"/>
              </w:rPr>
              <w:t>ance/ SPV)</w:t>
            </w:r>
            <w:r w:rsidRPr="005F14D2">
              <w:rPr>
                <w:rFonts w:ascii="Times New Roman" w:hAnsi="Times New Roman"/>
                <w:lang w:val="en-US"/>
              </w:rPr>
              <w:t xml:space="preserve"> best estimate </w:t>
            </w:r>
            <w:r w:rsidR="00762CC0" w:rsidRPr="005F14D2">
              <w:rPr>
                <w:rFonts w:ascii="Times New Roman" w:hAnsi="Times New Roman"/>
                <w:lang w:val="en-US"/>
              </w:rPr>
              <w:t xml:space="preserve">and TP calculated as a whole </w:t>
            </w:r>
            <w:r w:rsidRPr="005F14D2">
              <w:rPr>
                <w:rFonts w:ascii="Times New Roman" w:hAnsi="Times New Roman"/>
                <w:lang w:val="en-US"/>
              </w:rPr>
              <w:t>–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technical provisions for non-proportional casualty reinsurance, without risk margin after deduction of the amounts recoverable from reinsurance contracts and SPVs, with a floor equal to zero, relating to life activities</w:t>
            </w:r>
            <w:r w:rsidR="006D7443" w:rsidRPr="005F14D2">
              <w:rPr>
                <w:rFonts w:ascii="Times New Roman" w:hAnsi="Times New Roman"/>
                <w:lang w:val="en-US"/>
              </w:rPr>
              <w:t>.</w:t>
            </w:r>
            <w:r w:rsidR="00490456" w:rsidRPr="005F14D2">
              <w:rPr>
                <w:rFonts w:ascii="Times New Roman" w:hAnsi="Times New Roman"/>
                <w:lang w:val="en-US"/>
              </w:rPr>
              <w:br/>
            </w:r>
          </w:p>
        </w:tc>
      </w:tr>
      <w:tr w:rsidR="00490456" w:rsidRPr="004F3F67" w:rsidTr="005F14D2">
        <w:trPr>
          <w:trHeight w:val="1183"/>
        </w:trPr>
        <w:tc>
          <w:tcPr>
            <w:tcW w:w="1862" w:type="dxa"/>
            <w:hideMark/>
          </w:tcPr>
          <w:p w:rsidR="00A40A48" w:rsidRDefault="000E174C" w:rsidP="000E174C">
            <w:pPr>
              <w:rPr>
                <w:rFonts w:ascii="Times New Roman" w:hAnsi="Times New Roman"/>
              </w:rPr>
            </w:pPr>
            <w:r w:rsidRPr="005F14D2">
              <w:rPr>
                <w:rFonts w:ascii="Times New Roman" w:hAnsi="Times New Roman"/>
              </w:rPr>
              <w:t>C0060/R01</w:t>
            </w:r>
            <w:r w:rsidR="00B8460E">
              <w:rPr>
                <w:rFonts w:ascii="Times New Roman" w:hAnsi="Times New Roman"/>
              </w:rPr>
              <w:t>5</w:t>
            </w:r>
            <w:r w:rsidRPr="005F14D2">
              <w:rPr>
                <w:rFonts w:ascii="Times New Roman" w:hAnsi="Times New Roman"/>
              </w:rPr>
              <w:t>0</w:t>
            </w:r>
          </w:p>
          <w:p w:rsidR="00490456" w:rsidRPr="005F14D2" w:rsidRDefault="00A40A48" w:rsidP="000E174C">
            <w:pPr>
              <w:rPr>
                <w:rFonts w:ascii="Times New Roman" w:hAnsi="Times New Roman"/>
              </w:rPr>
            </w:pPr>
            <w:r>
              <w:rPr>
                <w:rFonts w:ascii="Times New Roman" w:hAnsi="Times New Roman"/>
              </w:rPr>
              <w:t>(</w:t>
            </w:r>
            <w:r w:rsidR="00490456" w:rsidRPr="005F14D2">
              <w:rPr>
                <w:rFonts w:ascii="Times New Roman" w:hAnsi="Times New Roman"/>
              </w:rPr>
              <w:t>G14</w:t>
            </w:r>
            <w:r>
              <w:rPr>
                <w:rFonts w:ascii="Times New Roman" w:hAnsi="Times New Roman"/>
              </w:rPr>
              <w:t>)</w:t>
            </w:r>
          </w:p>
        </w:tc>
        <w:tc>
          <w:tcPr>
            <w:tcW w:w="2641" w:type="dxa"/>
            <w:hideMark/>
          </w:tcPr>
          <w:p w:rsidR="00490456" w:rsidRPr="005F14D2" w:rsidRDefault="00490456">
            <w:pPr>
              <w:rPr>
                <w:rFonts w:ascii="Times New Roman" w:hAnsi="Times New Roman"/>
                <w:lang w:val="en-US"/>
              </w:rPr>
            </w:pPr>
            <w:r w:rsidRPr="005F14D2">
              <w:rPr>
                <w:rFonts w:ascii="Times New Roman" w:hAnsi="Times New Roman"/>
                <w:lang w:val="en-US"/>
              </w:rPr>
              <w:t xml:space="preserve">Non-proportional casualty reinsurance – </w:t>
            </w:r>
            <w:r w:rsidR="00764689">
              <w:rPr>
                <w:rFonts w:ascii="Times New Roman" w:hAnsi="Times New Roman"/>
                <w:lang w:val="en-US"/>
              </w:rPr>
              <w:t>N</w:t>
            </w:r>
            <w:r w:rsidRPr="005F14D2">
              <w:rPr>
                <w:rFonts w:ascii="Times New Roman" w:hAnsi="Times New Roman"/>
                <w:lang w:val="en-US"/>
              </w:rPr>
              <w:t>et</w:t>
            </w:r>
            <w:r w:rsidR="000E2A5D">
              <w:rPr>
                <w:rFonts w:ascii="Times New Roman" w:hAnsi="Times New Roman"/>
                <w:lang w:val="en-US"/>
              </w:rPr>
              <w:t xml:space="preserve"> (of reinsu</w:t>
            </w:r>
            <w:r w:rsidR="000E2A5D">
              <w:rPr>
                <w:rFonts w:ascii="Times New Roman" w:hAnsi="Times New Roman"/>
                <w:lang w:val="en-US"/>
              </w:rPr>
              <w:t>r</w:t>
            </w:r>
            <w:r w:rsidR="000E2A5D">
              <w:rPr>
                <w:rFonts w:ascii="Times New Roman" w:hAnsi="Times New Roman"/>
                <w:lang w:val="en-US"/>
              </w:rPr>
              <w:t>ance)</w:t>
            </w:r>
            <w:r w:rsidRPr="005F14D2">
              <w:rPr>
                <w:rFonts w:ascii="Times New Roman" w:hAnsi="Times New Roman"/>
                <w:lang w:val="en-US"/>
              </w:rPr>
              <w:t xml:space="preserve"> written premiums </w:t>
            </w:r>
            <w:r w:rsidR="00A16920">
              <w:rPr>
                <w:rFonts w:ascii="Times New Roman" w:hAnsi="Times New Roman"/>
                <w:lang w:val="en-US"/>
              </w:rPr>
              <w:t>in the last 12 months</w:t>
            </w:r>
            <w:r w:rsidR="00A16920" w:rsidRPr="004E091B">
              <w:rPr>
                <w:rFonts w:ascii="Times New Roman" w:hAnsi="Times New Roman"/>
                <w:lang w:val="en-US"/>
              </w:rPr>
              <w:t xml:space="preserve"> </w:t>
            </w:r>
            <w:r w:rsidRPr="005F14D2">
              <w:rPr>
                <w:rFonts w:ascii="Times New Roman" w:hAnsi="Times New Roman"/>
                <w:lang w:val="en-US"/>
              </w:rPr>
              <w:t>– life activities</w:t>
            </w:r>
          </w:p>
        </w:tc>
        <w:tc>
          <w:tcPr>
            <w:tcW w:w="4785" w:type="dxa"/>
            <w:hideMark/>
          </w:tcPr>
          <w:p w:rsidR="00490456" w:rsidRPr="005F14D2" w:rsidRDefault="009A3400">
            <w:pPr>
              <w:rPr>
                <w:rFonts w:ascii="Times New Roman" w:hAnsi="Times New Roman"/>
                <w:lang w:val="en-US"/>
              </w:rPr>
            </w:pPr>
            <w:r w:rsidRPr="005F14D2">
              <w:rPr>
                <w:rFonts w:ascii="Times New Roman" w:hAnsi="Times New Roman"/>
                <w:lang w:val="en-US"/>
              </w:rPr>
              <w:t>These are</w:t>
            </w:r>
            <w:r w:rsidR="00490456" w:rsidRPr="005F14D2">
              <w:rPr>
                <w:rFonts w:ascii="Times New Roman" w:hAnsi="Times New Roman"/>
                <w:lang w:val="en-US"/>
              </w:rPr>
              <w:t xml:space="preserve"> the premiums written for non-proportional casualty reinsurance during the (rolling) last 12 months, after deduction of premiums for reinsurance contracts, with a floor equal to zero, relating to life activities</w:t>
            </w:r>
            <w:r w:rsidR="006D7443" w:rsidRPr="005F14D2">
              <w:rPr>
                <w:rFonts w:ascii="Times New Roman" w:hAnsi="Times New Roman"/>
                <w:lang w:val="en-US"/>
              </w:rPr>
              <w:t>.</w:t>
            </w:r>
          </w:p>
        </w:tc>
      </w:tr>
      <w:tr w:rsidR="00C43FC1" w:rsidRPr="004F3F67" w:rsidTr="005F14D2">
        <w:trPr>
          <w:trHeight w:val="1684"/>
        </w:trPr>
        <w:tc>
          <w:tcPr>
            <w:tcW w:w="1862" w:type="dxa"/>
            <w:hideMark/>
          </w:tcPr>
          <w:p w:rsidR="00C43FC1" w:rsidRDefault="000E174C" w:rsidP="000E174C">
            <w:pPr>
              <w:rPr>
                <w:rFonts w:ascii="Times New Roman" w:hAnsi="Times New Roman"/>
              </w:rPr>
            </w:pPr>
            <w:r w:rsidRPr="005F14D2">
              <w:rPr>
                <w:rFonts w:ascii="Times New Roman" w:hAnsi="Times New Roman"/>
              </w:rPr>
              <w:t>C0030/R01</w:t>
            </w:r>
            <w:r w:rsidR="00B8460E">
              <w:rPr>
                <w:rFonts w:ascii="Times New Roman" w:hAnsi="Times New Roman"/>
              </w:rPr>
              <w:t>6</w:t>
            </w:r>
            <w:r w:rsidRPr="005F14D2">
              <w:rPr>
                <w:rFonts w:ascii="Times New Roman" w:hAnsi="Times New Roman"/>
              </w:rPr>
              <w:t>0</w:t>
            </w:r>
          </w:p>
          <w:p w:rsidR="00D5139D" w:rsidRPr="005F14D2" w:rsidRDefault="00D5139D" w:rsidP="000E174C">
            <w:pPr>
              <w:rPr>
                <w:rFonts w:ascii="Times New Roman" w:hAnsi="Times New Roman"/>
              </w:rPr>
            </w:pPr>
            <w:r>
              <w:rPr>
                <w:rFonts w:ascii="Times New Roman" w:hAnsi="Times New Roman"/>
              </w:rPr>
              <w:t>(D1</w:t>
            </w:r>
            <w:r w:rsidR="00B8460E">
              <w:rPr>
                <w:rFonts w:ascii="Times New Roman" w:hAnsi="Times New Roman"/>
              </w:rPr>
              <w:t>6</w:t>
            </w:r>
            <w:r>
              <w:rPr>
                <w:rFonts w:ascii="Times New Roman" w:hAnsi="Times New Roman"/>
              </w:rPr>
              <w:t>)</w:t>
            </w:r>
          </w:p>
        </w:tc>
        <w:tc>
          <w:tcPr>
            <w:tcW w:w="2641" w:type="dxa"/>
            <w:hideMark/>
          </w:tcPr>
          <w:p w:rsidR="00C43FC1" w:rsidRPr="005F14D2" w:rsidRDefault="00C43FC1">
            <w:pPr>
              <w:rPr>
                <w:rFonts w:ascii="Times New Roman" w:hAnsi="Times New Roman"/>
                <w:lang w:val="en-US"/>
              </w:rPr>
            </w:pPr>
            <w:r w:rsidRPr="005F14D2">
              <w:rPr>
                <w:rFonts w:ascii="Times New Roman" w:hAnsi="Times New Roman"/>
                <w:lang w:val="en-US"/>
              </w:rPr>
              <w:t>Non-proportional marine, aviation and transport rei</w:t>
            </w:r>
            <w:r w:rsidRPr="005F14D2">
              <w:rPr>
                <w:rFonts w:ascii="Times New Roman" w:hAnsi="Times New Roman"/>
                <w:lang w:val="en-US"/>
              </w:rPr>
              <w:t>n</w:t>
            </w:r>
            <w:r w:rsidRPr="005F14D2">
              <w:rPr>
                <w:rFonts w:ascii="Times New Roman" w:hAnsi="Times New Roman"/>
                <w:lang w:val="en-US"/>
              </w:rPr>
              <w:t xml:space="preserve">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reinsurance/ SPV)</w:t>
            </w:r>
            <w:r w:rsidRPr="005F14D2">
              <w:rPr>
                <w:rFonts w:ascii="Times New Roman" w:hAnsi="Times New Roman"/>
                <w:lang w:val="en-US"/>
              </w:rPr>
              <w:t xml:space="preserve"> best estimate </w:t>
            </w:r>
            <w:r w:rsidR="00762CC0" w:rsidRPr="005F14D2">
              <w:rPr>
                <w:rFonts w:ascii="Times New Roman" w:hAnsi="Times New Roman"/>
                <w:lang w:val="en-US"/>
              </w:rPr>
              <w:t xml:space="preserve">and TP calculated as a whole </w:t>
            </w:r>
            <w:r w:rsidRPr="005F14D2">
              <w:rPr>
                <w:rFonts w:ascii="Times New Roman" w:hAnsi="Times New Roman"/>
                <w:lang w:val="en-US"/>
              </w:rPr>
              <w:t>– non-life activities</w:t>
            </w:r>
          </w:p>
        </w:tc>
        <w:tc>
          <w:tcPr>
            <w:tcW w:w="4785" w:type="dxa"/>
            <w:hideMark/>
          </w:tcPr>
          <w:p w:rsidR="006D7443" w:rsidRPr="005F14D2" w:rsidRDefault="00C43FC1">
            <w:pPr>
              <w:rPr>
                <w:rFonts w:ascii="Times New Roman" w:hAnsi="Times New Roman"/>
                <w:lang w:val="en-US"/>
              </w:rPr>
            </w:pPr>
            <w:r w:rsidRPr="005F14D2">
              <w:rPr>
                <w:rFonts w:ascii="Times New Roman" w:hAnsi="Times New Roman"/>
                <w:lang w:val="en-US"/>
              </w:rPr>
              <w:t>These are the technical provisions for non-proportional marine, aviation and transport reinsurance, without risk margin after deduction of the amounts recoverable from reinsurance contracts and SPVs, with a floor equal to zero, relating to non-life activities</w:t>
            </w:r>
          </w:p>
          <w:p w:rsidR="00C43FC1" w:rsidRPr="005F14D2" w:rsidDel="009A3400" w:rsidRDefault="00C43FC1">
            <w:pPr>
              <w:rPr>
                <w:rFonts w:ascii="Times New Roman" w:hAnsi="Times New Roman"/>
                <w:lang w:val="en-US"/>
              </w:rPr>
            </w:pPr>
            <w:r w:rsidRPr="005F14D2">
              <w:rPr>
                <w:rFonts w:ascii="Times New Roman" w:hAnsi="Times New Roman"/>
                <w:lang w:val="en-US"/>
              </w:rPr>
              <w:br/>
            </w:r>
          </w:p>
        </w:tc>
      </w:tr>
      <w:tr w:rsidR="00C43FC1" w:rsidRPr="004F3F67" w:rsidTr="005F14D2">
        <w:trPr>
          <w:trHeight w:val="1440"/>
        </w:trPr>
        <w:tc>
          <w:tcPr>
            <w:tcW w:w="1862" w:type="dxa"/>
            <w:hideMark/>
          </w:tcPr>
          <w:p w:rsidR="00C43FC1" w:rsidRDefault="000E174C" w:rsidP="000E174C">
            <w:pPr>
              <w:rPr>
                <w:rFonts w:ascii="Times New Roman" w:hAnsi="Times New Roman"/>
              </w:rPr>
            </w:pPr>
            <w:r w:rsidRPr="005F14D2">
              <w:rPr>
                <w:rFonts w:ascii="Times New Roman" w:hAnsi="Times New Roman"/>
              </w:rPr>
              <w:t>C0040/R01</w:t>
            </w:r>
            <w:r w:rsidR="00B8460E">
              <w:rPr>
                <w:rFonts w:ascii="Times New Roman" w:hAnsi="Times New Roman"/>
              </w:rPr>
              <w:t>6</w:t>
            </w:r>
            <w:r w:rsidRPr="005F14D2">
              <w:rPr>
                <w:rFonts w:ascii="Times New Roman" w:hAnsi="Times New Roman"/>
              </w:rPr>
              <w:t>0</w:t>
            </w:r>
          </w:p>
          <w:p w:rsidR="00D5139D" w:rsidRPr="005F14D2" w:rsidRDefault="00D5139D" w:rsidP="000E174C">
            <w:pPr>
              <w:rPr>
                <w:rFonts w:ascii="Times New Roman" w:hAnsi="Times New Roman"/>
              </w:rPr>
            </w:pPr>
            <w:r>
              <w:rPr>
                <w:rFonts w:ascii="Times New Roman" w:hAnsi="Times New Roman"/>
              </w:rPr>
              <w:t>(E1</w:t>
            </w:r>
            <w:r w:rsidR="00B8460E">
              <w:rPr>
                <w:rFonts w:ascii="Times New Roman" w:hAnsi="Times New Roman"/>
              </w:rPr>
              <w:t>6</w:t>
            </w:r>
            <w:r>
              <w:rPr>
                <w:rFonts w:ascii="Times New Roman" w:hAnsi="Times New Roman"/>
              </w:rPr>
              <w:t>)</w:t>
            </w:r>
          </w:p>
        </w:tc>
        <w:tc>
          <w:tcPr>
            <w:tcW w:w="2641" w:type="dxa"/>
            <w:hideMark/>
          </w:tcPr>
          <w:p w:rsidR="00C43FC1" w:rsidRPr="005F14D2" w:rsidRDefault="00C43FC1">
            <w:pPr>
              <w:rPr>
                <w:rFonts w:ascii="Times New Roman" w:hAnsi="Times New Roman"/>
                <w:lang w:val="en-US"/>
              </w:rPr>
            </w:pPr>
            <w:r w:rsidRPr="005F14D2">
              <w:rPr>
                <w:rFonts w:ascii="Times New Roman" w:hAnsi="Times New Roman"/>
                <w:lang w:val="en-US"/>
              </w:rPr>
              <w:t>Non-proportional marine, aviation and transport rei</w:t>
            </w:r>
            <w:r w:rsidRPr="005F14D2">
              <w:rPr>
                <w:rFonts w:ascii="Times New Roman" w:hAnsi="Times New Roman"/>
                <w:lang w:val="en-US"/>
              </w:rPr>
              <w:t>n</w:t>
            </w:r>
            <w:r w:rsidRPr="005F14D2">
              <w:rPr>
                <w:rFonts w:ascii="Times New Roman" w:hAnsi="Times New Roman"/>
                <w:lang w:val="en-US"/>
              </w:rPr>
              <w:t xml:space="preserve">surance – </w:t>
            </w:r>
            <w:r w:rsidR="00764689">
              <w:rPr>
                <w:rFonts w:ascii="Times New Roman" w:hAnsi="Times New Roman"/>
                <w:lang w:val="en-US"/>
              </w:rPr>
              <w:t>N</w:t>
            </w:r>
            <w:r w:rsidRPr="005F14D2">
              <w:rPr>
                <w:rFonts w:ascii="Times New Roman" w:hAnsi="Times New Roman"/>
                <w:lang w:val="en-US"/>
              </w:rPr>
              <w:t xml:space="preserve">et </w:t>
            </w:r>
            <w:r w:rsidR="000E2A5D">
              <w:rPr>
                <w:rFonts w:ascii="Times New Roman" w:hAnsi="Times New Roman"/>
                <w:lang w:val="en-US"/>
              </w:rPr>
              <w:t xml:space="preserve">(of reinsurance) </w:t>
            </w:r>
            <w:r w:rsidRPr="005F14D2">
              <w:rPr>
                <w:rFonts w:ascii="Times New Roman" w:hAnsi="Times New Roman"/>
                <w:lang w:val="en-US"/>
              </w:rPr>
              <w:t xml:space="preserve">written premiums </w:t>
            </w:r>
            <w:r w:rsidR="00A16920">
              <w:rPr>
                <w:rFonts w:ascii="Times New Roman" w:hAnsi="Times New Roman"/>
                <w:lang w:val="en-US"/>
              </w:rPr>
              <w:t>in the last 12 months</w:t>
            </w:r>
            <w:r w:rsidR="00A16920" w:rsidRPr="004E091B">
              <w:rPr>
                <w:rFonts w:ascii="Times New Roman" w:hAnsi="Times New Roman"/>
                <w:lang w:val="en-US"/>
              </w:rPr>
              <w:t xml:space="preserve"> </w:t>
            </w:r>
            <w:r w:rsidRPr="005F14D2">
              <w:rPr>
                <w:rFonts w:ascii="Times New Roman" w:hAnsi="Times New Roman"/>
                <w:lang w:val="en-US"/>
              </w:rPr>
              <w:t>– non-life activ</w:t>
            </w:r>
            <w:r w:rsidRPr="005F14D2">
              <w:rPr>
                <w:rFonts w:ascii="Times New Roman" w:hAnsi="Times New Roman"/>
                <w:lang w:val="en-US"/>
              </w:rPr>
              <w:t>i</w:t>
            </w:r>
            <w:r w:rsidRPr="005F14D2">
              <w:rPr>
                <w:rFonts w:ascii="Times New Roman" w:hAnsi="Times New Roman"/>
                <w:lang w:val="en-US"/>
              </w:rPr>
              <w:t>ties</w:t>
            </w:r>
          </w:p>
        </w:tc>
        <w:tc>
          <w:tcPr>
            <w:tcW w:w="4785" w:type="dxa"/>
            <w:hideMark/>
          </w:tcPr>
          <w:p w:rsidR="00C43FC1" w:rsidRPr="005F14D2" w:rsidDel="009A3400" w:rsidRDefault="00C43FC1">
            <w:pPr>
              <w:rPr>
                <w:rFonts w:ascii="Times New Roman" w:hAnsi="Times New Roman"/>
                <w:lang w:val="en-US"/>
              </w:rPr>
            </w:pPr>
            <w:r w:rsidRPr="005F14D2">
              <w:rPr>
                <w:rFonts w:ascii="Times New Roman" w:hAnsi="Times New Roman"/>
                <w:lang w:val="en-US"/>
              </w:rPr>
              <w:t>These are the premiums written for non-proportional marine, aviation and transport reinsurance during the (rolling) last 12 months, after deduction of premiums for reinsurance contracts, with a floor equal to zero, relating to non-life activities</w:t>
            </w:r>
            <w:r w:rsidR="006D7443" w:rsidRPr="005F14D2">
              <w:rPr>
                <w:rFonts w:ascii="Times New Roman" w:hAnsi="Times New Roman"/>
                <w:lang w:val="en-US"/>
              </w:rPr>
              <w:t>.</w:t>
            </w:r>
          </w:p>
        </w:tc>
      </w:tr>
      <w:tr w:rsidR="00C43FC1" w:rsidRPr="004F3F67" w:rsidTr="005F14D2">
        <w:trPr>
          <w:trHeight w:val="1440"/>
        </w:trPr>
        <w:tc>
          <w:tcPr>
            <w:tcW w:w="1862" w:type="dxa"/>
            <w:hideMark/>
          </w:tcPr>
          <w:p w:rsidR="00C43FC1" w:rsidRDefault="000E174C" w:rsidP="000E174C">
            <w:pPr>
              <w:rPr>
                <w:rFonts w:ascii="Times New Roman" w:hAnsi="Times New Roman"/>
              </w:rPr>
            </w:pPr>
            <w:r w:rsidRPr="005F14D2">
              <w:rPr>
                <w:rFonts w:ascii="Times New Roman" w:hAnsi="Times New Roman"/>
              </w:rPr>
              <w:t>C0050/R01</w:t>
            </w:r>
            <w:r w:rsidR="00B8460E">
              <w:rPr>
                <w:rFonts w:ascii="Times New Roman" w:hAnsi="Times New Roman"/>
              </w:rPr>
              <w:t>6</w:t>
            </w:r>
            <w:r w:rsidRPr="005F14D2">
              <w:rPr>
                <w:rFonts w:ascii="Times New Roman" w:hAnsi="Times New Roman"/>
              </w:rPr>
              <w:t>0</w:t>
            </w:r>
          </w:p>
          <w:p w:rsidR="00D5139D" w:rsidRPr="005F14D2" w:rsidRDefault="00D5139D" w:rsidP="000E174C">
            <w:pPr>
              <w:rPr>
                <w:rFonts w:ascii="Times New Roman" w:hAnsi="Times New Roman"/>
              </w:rPr>
            </w:pPr>
            <w:r>
              <w:rPr>
                <w:rFonts w:ascii="Times New Roman" w:hAnsi="Times New Roman"/>
              </w:rPr>
              <w:t>(F1</w:t>
            </w:r>
            <w:r w:rsidR="00B8460E">
              <w:rPr>
                <w:rFonts w:ascii="Times New Roman" w:hAnsi="Times New Roman"/>
              </w:rPr>
              <w:t>6</w:t>
            </w:r>
            <w:r>
              <w:rPr>
                <w:rFonts w:ascii="Times New Roman" w:hAnsi="Times New Roman"/>
              </w:rPr>
              <w:t>)</w:t>
            </w:r>
          </w:p>
        </w:tc>
        <w:tc>
          <w:tcPr>
            <w:tcW w:w="2641" w:type="dxa"/>
            <w:hideMark/>
          </w:tcPr>
          <w:p w:rsidR="00C43FC1" w:rsidRPr="005F14D2" w:rsidRDefault="00C43FC1">
            <w:pPr>
              <w:rPr>
                <w:rFonts w:ascii="Times New Roman" w:hAnsi="Times New Roman"/>
                <w:lang w:val="en-US"/>
              </w:rPr>
            </w:pPr>
            <w:r w:rsidRPr="005F14D2">
              <w:rPr>
                <w:rFonts w:ascii="Times New Roman" w:hAnsi="Times New Roman"/>
                <w:lang w:val="en-US"/>
              </w:rPr>
              <w:t>Non-proportional marine, aviation and transport rei</w:t>
            </w:r>
            <w:r w:rsidRPr="005F14D2">
              <w:rPr>
                <w:rFonts w:ascii="Times New Roman" w:hAnsi="Times New Roman"/>
                <w:lang w:val="en-US"/>
              </w:rPr>
              <w:t>n</w:t>
            </w:r>
            <w:r w:rsidRPr="005F14D2">
              <w:rPr>
                <w:rFonts w:ascii="Times New Roman" w:hAnsi="Times New Roman"/>
                <w:lang w:val="en-US"/>
              </w:rPr>
              <w:t xml:space="preserve">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reinsurance/ SPV)</w:t>
            </w:r>
            <w:r w:rsidRPr="005F14D2">
              <w:rPr>
                <w:rFonts w:ascii="Times New Roman" w:hAnsi="Times New Roman"/>
                <w:lang w:val="en-US"/>
              </w:rPr>
              <w:t xml:space="preserve"> best estimate </w:t>
            </w:r>
            <w:r w:rsidR="00762CC0" w:rsidRPr="005F14D2">
              <w:rPr>
                <w:rFonts w:ascii="Times New Roman" w:hAnsi="Times New Roman"/>
                <w:lang w:val="en-US"/>
              </w:rPr>
              <w:t xml:space="preserve">and TP calculated as a whole </w:t>
            </w:r>
            <w:r w:rsidRPr="005F14D2">
              <w:rPr>
                <w:rFonts w:ascii="Times New Roman" w:hAnsi="Times New Roman"/>
                <w:lang w:val="en-US"/>
              </w:rPr>
              <w:t>– life activities</w:t>
            </w:r>
          </w:p>
        </w:tc>
        <w:tc>
          <w:tcPr>
            <w:tcW w:w="4785" w:type="dxa"/>
            <w:hideMark/>
          </w:tcPr>
          <w:p w:rsidR="006D7443" w:rsidRPr="005F14D2" w:rsidRDefault="00C43FC1">
            <w:pPr>
              <w:rPr>
                <w:rFonts w:ascii="Times New Roman" w:hAnsi="Times New Roman"/>
                <w:lang w:val="en-US"/>
              </w:rPr>
            </w:pPr>
            <w:r w:rsidRPr="005F14D2">
              <w:rPr>
                <w:rFonts w:ascii="Times New Roman" w:hAnsi="Times New Roman"/>
                <w:lang w:val="en-US"/>
              </w:rPr>
              <w:t>These are the technical provisions for non-proportional marine, aviation and transport reinsurance, without risk margin after deduction of the amounts recoverable from reinsurance contracts and SPVs, with a floor equal to zero, relating to life activities</w:t>
            </w:r>
            <w:r w:rsidR="006D7443" w:rsidRPr="005F14D2">
              <w:rPr>
                <w:rFonts w:ascii="Times New Roman" w:hAnsi="Times New Roman"/>
                <w:lang w:val="en-US"/>
              </w:rPr>
              <w:t>.</w:t>
            </w:r>
          </w:p>
          <w:p w:rsidR="00C43FC1" w:rsidRPr="005F14D2" w:rsidDel="009A3400" w:rsidRDefault="00C43FC1">
            <w:pPr>
              <w:rPr>
                <w:rFonts w:ascii="Times New Roman" w:hAnsi="Times New Roman"/>
                <w:lang w:val="en-US"/>
              </w:rPr>
            </w:pPr>
            <w:r w:rsidRPr="005F14D2">
              <w:rPr>
                <w:rFonts w:ascii="Times New Roman" w:hAnsi="Times New Roman"/>
                <w:lang w:val="en-US"/>
              </w:rPr>
              <w:br/>
            </w:r>
          </w:p>
        </w:tc>
      </w:tr>
      <w:tr w:rsidR="00C43FC1" w:rsidRPr="004F3F67" w:rsidTr="005F14D2">
        <w:trPr>
          <w:trHeight w:val="1440"/>
        </w:trPr>
        <w:tc>
          <w:tcPr>
            <w:tcW w:w="1862" w:type="dxa"/>
            <w:hideMark/>
          </w:tcPr>
          <w:p w:rsidR="00C43FC1" w:rsidRDefault="000E174C" w:rsidP="000E174C">
            <w:pPr>
              <w:rPr>
                <w:rFonts w:ascii="Times New Roman" w:hAnsi="Times New Roman"/>
              </w:rPr>
            </w:pPr>
            <w:r w:rsidRPr="005F14D2">
              <w:rPr>
                <w:rFonts w:ascii="Times New Roman" w:hAnsi="Times New Roman"/>
              </w:rPr>
              <w:t>C0060/R01</w:t>
            </w:r>
            <w:r w:rsidR="00B8460E">
              <w:rPr>
                <w:rFonts w:ascii="Times New Roman" w:hAnsi="Times New Roman"/>
              </w:rPr>
              <w:t>6</w:t>
            </w:r>
            <w:r w:rsidRPr="005F14D2">
              <w:rPr>
                <w:rFonts w:ascii="Times New Roman" w:hAnsi="Times New Roman"/>
              </w:rPr>
              <w:t>0</w:t>
            </w:r>
          </w:p>
          <w:p w:rsidR="00680118" w:rsidRPr="005F14D2" w:rsidRDefault="00680118" w:rsidP="000E174C">
            <w:pPr>
              <w:rPr>
                <w:rFonts w:ascii="Times New Roman" w:hAnsi="Times New Roman"/>
              </w:rPr>
            </w:pPr>
            <w:r>
              <w:rPr>
                <w:rFonts w:ascii="Times New Roman" w:hAnsi="Times New Roman"/>
              </w:rPr>
              <w:t>(G1</w:t>
            </w:r>
            <w:r w:rsidR="00B8460E">
              <w:rPr>
                <w:rFonts w:ascii="Times New Roman" w:hAnsi="Times New Roman"/>
              </w:rPr>
              <w:t>6</w:t>
            </w:r>
            <w:r>
              <w:rPr>
                <w:rFonts w:ascii="Times New Roman" w:hAnsi="Times New Roman"/>
              </w:rPr>
              <w:t>)</w:t>
            </w:r>
          </w:p>
        </w:tc>
        <w:tc>
          <w:tcPr>
            <w:tcW w:w="2641" w:type="dxa"/>
            <w:hideMark/>
          </w:tcPr>
          <w:p w:rsidR="00C43FC1" w:rsidRPr="005F14D2" w:rsidRDefault="00C43FC1">
            <w:pPr>
              <w:rPr>
                <w:rFonts w:ascii="Times New Roman" w:hAnsi="Times New Roman"/>
                <w:lang w:val="en-US"/>
              </w:rPr>
            </w:pPr>
            <w:r w:rsidRPr="005F14D2">
              <w:rPr>
                <w:rFonts w:ascii="Times New Roman" w:hAnsi="Times New Roman"/>
                <w:lang w:val="en-US"/>
              </w:rPr>
              <w:t>Non-proportional marine, aviation and transport rei</w:t>
            </w:r>
            <w:r w:rsidRPr="005F14D2">
              <w:rPr>
                <w:rFonts w:ascii="Times New Roman" w:hAnsi="Times New Roman"/>
                <w:lang w:val="en-US"/>
              </w:rPr>
              <w:t>n</w:t>
            </w:r>
            <w:r w:rsidRPr="005F14D2">
              <w:rPr>
                <w:rFonts w:ascii="Times New Roman" w:hAnsi="Times New Roman"/>
                <w:lang w:val="en-US"/>
              </w:rPr>
              <w:t xml:space="preserve">surance – </w:t>
            </w:r>
            <w:r w:rsidR="00764689">
              <w:rPr>
                <w:rFonts w:ascii="Times New Roman" w:hAnsi="Times New Roman"/>
                <w:lang w:val="en-US"/>
              </w:rPr>
              <w:t>N</w:t>
            </w:r>
            <w:r w:rsidRPr="005F14D2">
              <w:rPr>
                <w:rFonts w:ascii="Times New Roman" w:hAnsi="Times New Roman"/>
                <w:lang w:val="en-US"/>
              </w:rPr>
              <w:t>et</w:t>
            </w:r>
            <w:r w:rsidR="000E2A5D">
              <w:rPr>
                <w:rFonts w:ascii="Times New Roman" w:hAnsi="Times New Roman"/>
                <w:lang w:val="en-US"/>
              </w:rPr>
              <w:t xml:space="preserve"> (of reinsurance)</w:t>
            </w:r>
            <w:r w:rsidRPr="005F14D2">
              <w:rPr>
                <w:rFonts w:ascii="Times New Roman" w:hAnsi="Times New Roman"/>
                <w:lang w:val="en-US"/>
              </w:rPr>
              <w:t xml:space="preserve"> written premiums</w:t>
            </w:r>
            <w:r w:rsidR="00A16920">
              <w:rPr>
                <w:rFonts w:ascii="Times New Roman" w:hAnsi="Times New Roman"/>
                <w:lang w:val="en-US"/>
              </w:rPr>
              <w:t xml:space="preserve"> in the last 12 months</w:t>
            </w:r>
            <w:r w:rsidRPr="005F14D2">
              <w:rPr>
                <w:rFonts w:ascii="Times New Roman" w:hAnsi="Times New Roman"/>
                <w:lang w:val="en-US"/>
              </w:rPr>
              <w:t xml:space="preserve"> – life activities</w:t>
            </w:r>
          </w:p>
        </w:tc>
        <w:tc>
          <w:tcPr>
            <w:tcW w:w="4785" w:type="dxa"/>
            <w:hideMark/>
          </w:tcPr>
          <w:p w:rsidR="00C43FC1" w:rsidRPr="005F14D2" w:rsidDel="009A3400" w:rsidRDefault="00C43FC1">
            <w:pPr>
              <w:rPr>
                <w:rFonts w:ascii="Times New Roman" w:hAnsi="Times New Roman"/>
                <w:lang w:val="en-US"/>
              </w:rPr>
            </w:pPr>
            <w:r w:rsidRPr="005F14D2">
              <w:rPr>
                <w:rFonts w:ascii="Times New Roman" w:hAnsi="Times New Roman"/>
                <w:lang w:val="en-US"/>
              </w:rPr>
              <w:t>These are the premiums written for non-proportional marine, aviation and transport reinsurance during the (rolling) last 12 months, after deduction of premiums for reinsurance contracts, with a floor equal to zero, relating to life activities</w:t>
            </w:r>
            <w:r w:rsidR="006D7443" w:rsidRPr="005F14D2">
              <w:rPr>
                <w:rFonts w:ascii="Times New Roman" w:hAnsi="Times New Roman"/>
                <w:lang w:val="en-US"/>
              </w:rPr>
              <w:t>.</w:t>
            </w:r>
          </w:p>
        </w:tc>
      </w:tr>
      <w:tr w:rsidR="00C43FC1" w:rsidRPr="004F3F67" w:rsidTr="005F14D2">
        <w:trPr>
          <w:trHeight w:val="1449"/>
        </w:trPr>
        <w:tc>
          <w:tcPr>
            <w:tcW w:w="1862" w:type="dxa"/>
            <w:hideMark/>
          </w:tcPr>
          <w:p w:rsidR="00A40A48" w:rsidRDefault="000E174C" w:rsidP="000E174C">
            <w:pPr>
              <w:rPr>
                <w:rFonts w:ascii="Times New Roman" w:hAnsi="Times New Roman"/>
              </w:rPr>
            </w:pPr>
            <w:r w:rsidRPr="005F14D2">
              <w:rPr>
                <w:rFonts w:ascii="Times New Roman" w:hAnsi="Times New Roman"/>
              </w:rPr>
              <w:t>C0030/R01</w:t>
            </w:r>
            <w:r w:rsidR="00B8460E">
              <w:rPr>
                <w:rFonts w:ascii="Times New Roman" w:hAnsi="Times New Roman"/>
              </w:rPr>
              <w:t>7</w:t>
            </w:r>
            <w:r w:rsidRPr="005F14D2">
              <w:rPr>
                <w:rFonts w:ascii="Times New Roman" w:hAnsi="Times New Roman"/>
              </w:rPr>
              <w:t>0</w:t>
            </w:r>
          </w:p>
          <w:p w:rsidR="00C43FC1" w:rsidRPr="005F14D2" w:rsidRDefault="00A40A48" w:rsidP="004E091B">
            <w:pPr>
              <w:rPr>
                <w:rFonts w:ascii="Times New Roman" w:hAnsi="Times New Roman"/>
              </w:rPr>
            </w:pPr>
            <w:r>
              <w:rPr>
                <w:rFonts w:ascii="Times New Roman" w:hAnsi="Times New Roman"/>
              </w:rPr>
              <w:t>(</w:t>
            </w:r>
            <w:r w:rsidR="00C43FC1" w:rsidRPr="005F14D2">
              <w:rPr>
                <w:rFonts w:ascii="Times New Roman" w:hAnsi="Times New Roman"/>
              </w:rPr>
              <w:t>D1</w:t>
            </w:r>
            <w:r w:rsidR="00B8460E">
              <w:rPr>
                <w:rFonts w:ascii="Times New Roman" w:hAnsi="Times New Roman"/>
              </w:rPr>
              <w:t>5</w:t>
            </w:r>
            <w:r>
              <w:rPr>
                <w:rFonts w:ascii="Times New Roman" w:hAnsi="Times New Roman"/>
              </w:rPr>
              <w:t>)</w:t>
            </w:r>
          </w:p>
        </w:tc>
        <w:tc>
          <w:tcPr>
            <w:tcW w:w="2641" w:type="dxa"/>
            <w:hideMark/>
          </w:tcPr>
          <w:p w:rsidR="00C43FC1" w:rsidRPr="005F14D2" w:rsidRDefault="00C43FC1">
            <w:pPr>
              <w:rPr>
                <w:rFonts w:ascii="Times New Roman" w:hAnsi="Times New Roman"/>
                <w:lang w:val="en-US"/>
              </w:rPr>
            </w:pPr>
            <w:r w:rsidRPr="005F14D2">
              <w:rPr>
                <w:rFonts w:ascii="Times New Roman" w:hAnsi="Times New Roman"/>
                <w:lang w:val="en-US"/>
              </w:rPr>
              <w:t xml:space="preserve">Non-proportional property reinsurance – </w:t>
            </w:r>
            <w:r w:rsidR="00764689">
              <w:rPr>
                <w:rFonts w:ascii="Times New Roman" w:hAnsi="Times New Roman"/>
                <w:lang w:val="en-US"/>
              </w:rPr>
              <w:t>N</w:t>
            </w:r>
            <w:r w:rsidRPr="005F14D2">
              <w:rPr>
                <w:rFonts w:ascii="Times New Roman" w:hAnsi="Times New Roman"/>
                <w:lang w:val="en-US"/>
              </w:rPr>
              <w:t>et</w:t>
            </w:r>
            <w:r w:rsidR="00764689">
              <w:rPr>
                <w:rFonts w:ascii="Times New Roman" w:hAnsi="Times New Roman"/>
                <w:lang w:val="en-US"/>
              </w:rPr>
              <w:t xml:space="preserve"> (of reinsu</w:t>
            </w:r>
            <w:r w:rsidR="00764689">
              <w:rPr>
                <w:rFonts w:ascii="Times New Roman" w:hAnsi="Times New Roman"/>
                <w:lang w:val="en-US"/>
              </w:rPr>
              <w:t>r</w:t>
            </w:r>
            <w:r w:rsidR="00764689">
              <w:rPr>
                <w:rFonts w:ascii="Times New Roman" w:hAnsi="Times New Roman"/>
                <w:lang w:val="en-US"/>
              </w:rPr>
              <w:t>ance/ SPV)</w:t>
            </w:r>
            <w:r w:rsidRPr="005F14D2">
              <w:rPr>
                <w:rFonts w:ascii="Times New Roman" w:hAnsi="Times New Roman"/>
                <w:lang w:val="en-US"/>
              </w:rPr>
              <w:t xml:space="preserve"> best estimate </w:t>
            </w:r>
            <w:r w:rsidR="00762CC0" w:rsidRPr="005F14D2">
              <w:rPr>
                <w:rFonts w:ascii="Times New Roman" w:hAnsi="Times New Roman"/>
                <w:lang w:val="en-US"/>
              </w:rPr>
              <w:t xml:space="preserve">and TP calculated as a whole </w:t>
            </w:r>
            <w:r w:rsidRPr="005F14D2">
              <w:rPr>
                <w:rFonts w:ascii="Times New Roman" w:hAnsi="Times New Roman"/>
                <w:lang w:val="en-US"/>
              </w:rPr>
              <w:t>– non-life activities</w:t>
            </w:r>
          </w:p>
        </w:tc>
        <w:tc>
          <w:tcPr>
            <w:tcW w:w="4785" w:type="dxa"/>
            <w:hideMark/>
          </w:tcPr>
          <w:p w:rsidR="00C43FC1" w:rsidRPr="005F14D2" w:rsidRDefault="00C43FC1">
            <w:pPr>
              <w:rPr>
                <w:rFonts w:ascii="Times New Roman" w:hAnsi="Times New Roman"/>
                <w:lang w:val="en-US"/>
              </w:rPr>
            </w:pPr>
            <w:r w:rsidRPr="005F14D2">
              <w:rPr>
                <w:rFonts w:ascii="Times New Roman" w:hAnsi="Times New Roman"/>
                <w:lang w:val="en-US"/>
              </w:rPr>
              <w:t>These are the technical provisions for non-proportional property reinsurance, without risk margin after dedu</w:t>
            </w:r>
            <w:r w:rsidRPr="005F14D2">
              <w:rPr>
                <w:rFonts w:ascii="Times New Roman" w:hAnsi="Times New Roman"/>
                <w:lang w:val="en-US"/>
              </w:rPr>
              <w:t>c</w:t>
            </w:r>
            <w:r w:rsidRPr="005F14D2">
              <w:rPr>
                <w:rFonts w:ascii="Times New Roman" w:hAnsi="Times New Roman"/>
                <w:lang w:val="en-US"/>
              </w:rPr>
              <w:t>tion of the amounts recoverable from reinsurance co</w:t>
            </w:r>
            <w:r w:rsidRPr="005F14D2">
              <w:rPr>
                <w:rFonts w:ascii="Times New Roman" w:hAnsi="Times New Roman"/>
                <w:lang w:val="en-US"/>
              </w:rPr>
              <w:t>n</w:t>
            </w:r>
            <w:r w:rsidRPr="005F14D2">
              <w:rPr>
                <w:rFonts w:ascii="Times New Roman" w:hAnsi="Times New Roman"/>
                <w:lang w:val="en-US"/>
              </w:rPr>
              <w:t>tracts and SPVs, with a floor equal to zero, relating to non-life activities</w:t>
            </w:r>
            <w:r w:rsidR="006D7443" w:rsidRPr="005F14D2">
              <w:rPr>
                <w:rFonts w:ascii="Times New Roman" w:hAnsi="Times New Roman"/>
                <w:lang w:val="en-US"/>
              </w:rPr>
              <w:t>.</w:t>
            </w:r>
          </w:p>
        </w:tc>
      </w:tr>
      <w:tr w:rsidR="00C43FC1" w:rsidRPr="004F3F67" w:rsidTr="005F14D2">
        <w:trPr>
          <w:trHeight w:val="1245"/>
        </w:trPr>
        <w:tc>
          <w:tcPr>
            <w:tcW w:w="1862" w:type="dxa"/>
            <w:hideMark/>
          </w:tcPr>
          <w:p w:rsidR="00A40A48" w:rsidRDefault="000E174C" w:rsidP="000E174C">
            <w:pPr>
              <w:rPr>
                <w:rFonts w:ascii="Times New Roman" w:hAnsi="Times New Roman"/>
              </w:rPr>
            </w:pPr>
            <w:r w:rsidRPr="005F14D2">
              <w:rPr>
                <w:rFonts w:ascii="Times New Roman" w:hAnsi="Times New Roman"/>
              </w:rPr>
              <w:t>C0040/R01</w:t>
            </w:r>
            <w:r w:rsidR="00B8460E">
              <w:rPr>
                <w:rFonts w:ascii="Times New Roman" w:hAnsi="Times New Roman"/>
              </w:rPr>
              <w:t>7</w:t>
            </w:r>
            <w:r w:rsidRPr="005F14D2">
              <w:rPr>
                <w:rFonts w:ascii="Times New Roman" w:hAnsi="Times New Roman"/>
              </w:rPr>
              <w:t>0</w:t>
            </w:r>
          </w:p>
          <w:p w:rsidR="00C43FC1" w:rsidRPr="005F14D2" w:rsidRDefault="00A40A48" w:rsidP="004E091B">
            <w:pPr>
              <w:rPr>
                <w:rFonts w:ascii="Times New Roman" w:hAnsi="Times New Roman"/>
              </w:rPr>
            </w:pPr>
            <w:r>
              <w:rPr>
                <w:rFonts w:ascii="Times New Roman" w:hAnsi="Times New Roman"/>
              </w:rPr>
              <w:t>(</w:t>
            </w:r>
            <w:r w:rsidR="00C43FC1" w:rsidRPr="005F14D2">
              <w:rPr>
                <w:rFonts w:ascii="Times New Roman" w:hAnsi="Times New Roman"/>
              </w:rPr>
              <w:t>E1</w:t>
            </w:r>
            <w:r w:rsidR="00B8460E">
              <w:rPr>
                <w:rFonts w:ascii="Times New Roman" w:hAnsi="Times New Roman"/>
              </w:rPr>
              <w:t>5</w:t>
            </w:r>
            <w:r>
              <w:rPr>
                <w:rFonts w:ascii="Times New Roman" w:hAnsi="Times New Roman"/>
              </w:rPr>
              <w:t>)</w:t>
            </w:r>
          </w:p>
        </w:tc>
        <w:tc>
          <w:tcPr>
            <w:tcW w:w="2641" w:type="dxa"/>
            <w:hideMark/>
          </w:tcPr>
          <w:p w:rsidR="00C43FC1" w:rsidRPr="005F14D2" w:rsidRDefault="00C43FC1">
            <w:pPr>
              <w:rPr>
                <w:rFonts w:ascii="Times New Roman" w:hAnsi="Times New Roman"/>
                <w:lang w:val="en-US"/>
              </w:rPr>
            </w:pPr>
            <w:r w:rsidRPr="005F14D2">
              <w:rPr>
                <w:rFonts w:ascii="Times New Roman" w:hAnsi="Times New Roman"/>
                <w:lang w:val="en-US"/>
              </w:rPr>
              <w:t xml:space="preserve">Non-proportional property reinsurance – </w:t>
            </w:r>
            <w:r w:rsidR="00764689">
              <w:rPr>
                <w:rFonts w:ascii="Times New Roman" w:hAnsi="Times New Roman"/>
                <w:lang w:val="en-US"/>
              </w:rPr>
              <w:t>N</w:t>
            </w:r>
            <w:r w:rsidRPr="005F14D2">
              <w:rPr>
                <w:rFonts w:ascii="Times New Roman" w:hAnsi="Times New Roman"/>
                <w:lang w:val="en-US"/>
              </w:rPr>
              <w:t>et</w:t>
            </w:r>
            <w:r w:rsidR="000E2A5D">
              <w:rPr>
                <w:rFonts w:ascii="Times New Roman" w:hAnsi="Times New Roman"/>
                <w:lang w:val="en-US"/>
              </w:rPr>
              <w:t xml:space="preserve"> (of reinsu</w:t>
            </w:r>
            <w:r w:rsidR="000E2A5D">
              <w:rPr>
                <w:rFonts w:ascii="Times New Roman" w:hAnsi="Times New Roman"/>
                <w:lang w:val="en-US"/>
              </w:rPr>
              <w:t>r</w:t>
            </w:r>
            <w:r w:rsidR="000E2A5D">
              <w:rPr>
                <w:rFonts w:ascii="Times New Roman" w:hAnsi="Times New Roman"/>
                <w:lang w:val="en-US"/>
              </w:rPr>
              <w:t>ance)</w:t>
            </w:r>
            <w:r w:rsidRPr="005F14D2">
              <w:rPr>
                <w:rFonts w:ascii="Times New Roman" w:hAnsi="Times New Roman"/>
                <w:lang w:val="en-US"/>
              </w:rPr>
              <w:t xml:space="preserve"> written premiums </w:t>
            </w:r>
            <w:r w:rsidR="00A16920">
              <w:rPr>
                <w:rFonts w:ascii="Times New Roman" w:hAnsi="Times New Roman"/>
                <w:lang w:val="en-US"/>
              </w:rPr>
              <w:t>in the last 12 months</w:t>
            </w:r>
            <w:r w:rsidR="00A16920" w:rsidRPr="004E091B">
              <w:rPr>
                <w:rFonts w:ascii="Times New Roman" w:hAnsi="Times New Roman"/>
                <w:lang w:val="en-US"/>
              </w:rPr>
              <w:t xml:space="preserve"> </w:t>
            </w:r>
            <w:r w:rsidRPr="005F14D2">
              <w:rPr>
                <w:rFonts w:ascii="Times New Roman" w:hAnsi="Times New Roman"/>
                <w:lang w:val="en-US"/>
              </w:rPr>
              <w:t>– non-life activities</w:t>
            </w:r>
          </w:p>
        </w:tc>
        <w:tc>
          <w:tcPr>
            <w:tcW w:w="4785" w:type="dxa"/>
            <w:hideMark/>
          </w:tcPr>
          <w:p w:rsidR="00C43FC1" w:rsidRPr="005F14D2" w:rsidRDefault="00C43FC1" w:rsidP="0009679C">
            <w:pPr>
              <w:rPr>
                <w:rFonts w:ascii="Times New Roman" w:hAnsi="Times New Roman"/>
                <w:lang w:val="en-US"/>
              </w:rPr>
            </w:pPr>
            <w:r w:rsidRPr="005F14D2">
              <w:rPr>
                <w:rFonts w:ascii="Times New Roman" w:hAnsi="Times New Roman"/>
                <w:lang w:val="en-US"/>
              </w:rPr>
              <w:t>These are the premiums written for non-proportional property reinsurance during the (rolling) last 12 months, after deduction of premiums for reinsurance contracts, with a floor equal to zero, relating to non-life activities</w:t>
            </w:r>
            <w:r w:rsidR="006D7443" w:rsidRPr="005F14D2">
              <w:rPr>
                <w:rFonts w:ascii="Times New Roman" w:hAnsi="Times New Roman"/>
                <w:lang w:val="en-US"/>
              </w:rPr>
              <w:t>.</w:t>
            </w:r>
          </w:p>
          <w:p w:rsidR="00C43FC1" w:rsidRPr="005F14D2" w:rsidRDefault="00C43FC1">
            <w:pPr>
              <w:tabs>
                <w:tab w:val="left" w:pos="1256"/>
              </w:tabs>
              <w:rPr>
                <w:rFonts w:ascii="Times New Roman" w:eastAsiaTheme="majorEastAsia" w:hAnsi="Times New Roman"/>
                <w:b/>
                <w:bCs/>
                <w:color w:val="4F81BD" w:themeColor="accent1"/>
                <w:lang w:val="en-US"/>
              </w:rPr>
            </w:pPr>
            <w:r w:rsidRPr="005F14D2">
              <w:rPr>
                <w:rFonts w:ascii="Times New Roman" w:hAnsi="Times New Roman"/>
                <w:lang w:val="en-US"/>
              </w:rPr>
              <w:tab/>
            </w:r>
          </w:p>
        </w:tc>
      </w:tr>
      <w:tr w:rsidR="00C43FC1" w:rsidRPr="004F3F67" w:rsidTr="005F14D2">
        <w:trPr>
          <w:trHeight w:val="1503"/>
        </w:trPr>
        <w:tc>
          <w:tcPr>
            <w:tcW w:w="1862" w:type="dxa"/>
            <w:hideMark/>
          </w:tcPr>
          <w:p w:rsidR="00A40A48" w:rsidRDefault="000E174C" w:rsidP="000E174C">
            <w:pPr>
              <w:rPr>
                <w:rFonts w:ascii="Times New Roman" w:hAnsi="Times New Roman"/>
              </w:rPr>
            </w:pPr>
            <w:r w:rsidRPr="005F14D2">
              <w:rPr>
                <w:rFonts w:ascii="Times New Roman" w:hAnsi="Times New Roman"/>
              </w:rPr>
              <w:t>C0050/R01</w:t>
            </w:r>
            <w:r w:rsidR="00B8460E">
              <w:rPr>
                <w:rFonts w:ascii="Times New Roman" w:hAnsi="Times New Roman"/>
              </w:rPr>
              <w:t>7</w:t>
            </w:r>
            <w:r w:rsidRPr="005F14D2">
              <w:rPr>
                <w:rFonts w:ascii="Times New Roman" w:hAnsi="Times New Roman"/>
              </w:rPr>
              <w:t>0</w:t>
            </w:r>
          </w:p>
          <w:p w:rsidR="00C43FC1" w:rsidRPr="005F14D2" w:rsidRDefault="00A40A48" w:rsidP="004E091B">
            <w:pPr>
              <w:rPr>
                <w:rFonts w:ascii="Times New Roman" w:hAnsi="Times New Roman"/>
              </w:rPr>
            </w:pPr>
            <w:r>
              <w:rPr>
                <w:rFonts w:ascii="Times New Roman" w:hAnsi="Times New Roman"/>
              </w:rPr>
              <w:t>(</w:t>
            </w:r>
            <w:r w:rsidR="00C43FC1" w:rsidRPr="005F14D2">
              <w:rPr>
                <w:rFonts w:ascii="Times New Roman" w:hAnsi="Times New Roman"/>
              </w:rPr>
              <w:t>F1</w:t>
            </w:r>
            <w:r w:rsidR="00B8460E">
              <w:rPr>
                <w:rFonts w:ascii="Times New Roman" w:hAnsi="Times New Roman"/>
              </w:rPr>
              <w:t>5</w:t>
            </w:r>
            <w:r>
              <w:rPr>
                <w:rFonts w:ascii="Times New Roman" w:hAnsi="Times New Roman"/>
              </w:rPr>
              <w:t>)</w:t>
            </w:r>
          </w:p>
        </w:tc>
        <w:tc>
          <w:tcPr>
            <w:tcW w:w="2641" w:type="dxa"/>
            <w:hideMark/>
          </w:tcPr>
          <w:p w:rsidR="00C43FC1" w:rsidRPr="005F14D2" w:rsidRDefault="00C43FC1" w:rsidP="007F76BA">
            <w:pPr>
              <w:rPr>
                <w:rFonts w:ascii="Times New Roman" w:hAnsi="Times New Roman"/>
                <w:lang w:val="en-US"/>
              </w:rPr>
            </w:pPr>
            <w:r w:rsidRPr="005F14D2">
              <w:rPr>
                <w:rFonts w:ascii="Times New Roman" w:hAnsi="Times New Roman"/>
                <w:lang w:val="en-US"/>
              </w:rPr>
              <w:t xml:space="preserve">Non-proportional property reinsurance – </w:t>
            </w:r>
            <w:r w:rsidR="00764689">
              <w:rPr>
                <w:rFonts w:ascii="Times New Roman" w:hAnsi="Times New Roman"/>
                <w:lang w:val="en-US"/>
              </w:rPr>
              <w:t>N</w:t>
            </w:r>
            <w:r w:rsidRPr="005F14D2">
              <w:rPr>
                <w:rFonts w:ascii="Times New Roman" w:hAnsi="Times New Roman"/>
                <w:lang w:val="en-US"/>
              </w:rPr>
              <w:t>et</w:t>
            </w:r>
            <w:ins w:id="38" w:author="Author">
              <w:r w:rsidR="007F76BA" w:rsidRPr="005F14D2">
                <w:rPr>
                  <w:rFonts w:ascii="Times New Roman" w:hAnsi="Times New Roman"/>
                  <w:lang w:val="en-US"/>
                </w:rPr>
                <w:t xml:space="preserve"> </w:t>
              </w:r>
              <w:r w:rsidR="007F76BA">
                <w:rPr>
                  <w:rFonts w:ascii="Times New Roman" w:hAnsi="Times New Roman"/>
                  <w:lang w:val="en-US"/>
                </w:rPr>
                <w:t>(of reinsu</w:t>
              </w:r>
              <w:r w:rsidR="007F76BA">
                <w:rPr>
                  <w:rFonts w:ascii="Times New Roman" w:hAnsi="Times New Roman"/>
                  <w:lang w:val="en-US"/>
                </w:rPr>
                <w:t>r</w:t>
              </w:r>
              <w:r w:rsidR="007F76BA">
                <w:rPr>
                  <w:rFonts w:ascii="Times New Roman" w:hAnsi="Times New Roman"/>
                  <w:lang w:val="en-US"/>
                </w:rPr>
                <w:t>ance/ SPV)</w:t>
              </w:r>
            </w:ins>
            <w:r w:rsidRPr="005F14D2">
              <w:rPr>
                <w:rFonts w:ascii="Times New Roman" w:hAnsi="Times New Roman"/>
                <w:lang w:val="en-US"/>
              </w:rPr>
              <w:t xml:space="preserve"> best estimate</w:t>
            </w:r>
            <w:del w:id="39" w:author="Author">
              <w:r w:rsidRPr="005F14D2" w:rsidDel="007F76BA">
                <w:rPr>
                  <w:rFonts w:ascii="Times New Roman" w:hAnsi="Times New Roman"/>
                  <w:lang w:val="en-US"/>
                </w:rPr>
                <w:delText xml:space="preserve"> </w:delText>
              </w:r>
              <w:r w:rsidR="00764689" w:rsidDel="007F76BA">
                <w:rPr>
                  <w:rFonts w:ascii="Times New Roman" w:hAnsi="Times New Roman"/>
                  <w:lang w:val="en-US"/>
                </w:rPr>
                <w:delText>(of reinsurance/ SPV)</w:delText>
              </w:r>
            </w:del>
            <w:r w:rsidR="00764689">
              <w:rPr>
                <w:rFonts w:ascii="Times New Roman" w:hAnsi="Times New Roman"/>
                <w:lang w:val="en-US"/>
              </w:rPr>
              <w:t xml:space="preserve"> </w:t>
            </w:r>
            <w:r w:rsidR="00762CC0" w:rsidRPr="005F14D2">
              <w:rPr>
                <w:rFonts w:ascii="Times New Roman" w:hAnsi="Times New Roman"/>
                <w:lang w:val="en-US"/>
              </w:rPr>
              <w:t xml:space="preserve">and TP calculated as a whole </w:t>
            </w:r>
            <w:r w:rsidRPr="005F14D2">
              <w:rPr>
                <w:rFonts w:ascii="Times New Roman" w:hAnsi="Times New Roman"/>
                <w:lang w:val="en-US"/>
              </w:rPr>
              <w:t>– life activities</w:t>
            </w:r>
          </w:p>
        </w:tc>
        <w:tc>
          <w:tcPr>
            <w:tcW w:w="4785" w:type="dxa"/>
            <w:hideMark/>
          </w:tcPr>
          <w:p w:rsidR="00C43FC1" w:rsidRPr="005F14D2" w:rsidRDefault="00C43FC1">
            <w:pPr>
              <w:rPr>
                <w:rFonts w:ascii="Times New Roman" w:hAnsi="Times New Roman"/>
                <w:lang w:val="en-US"/>
              </w:rPr>
            </w:pPr>
            <w:r w:rsidRPr="005F14D2">
              <w:rPr>
                <w:rFonts w:ascii="Times New Roman" w:hAnsi="Times New Roman"/>
                <w:lang w:val="en-US"/>
              </w:rPr>
              <w:t>These are the technical provisions for non-proportional property reinsurance, without risk margin after dedu</w:t>
            </w:r>
            <w:r w:rsidRPr="005F14D2">
              <w:rPr>
                <w:rFonts w:ascii="Times New Roman" w:hAnsi="Times New Roman"/>
                <w:lang w:val="en-US"/>
              </w:rPr>
              <w:t>c</w:t>
            </w:r>
            <w:r w:rsidRPr="005F14D2">
              <w:rPr>
                <w:rFonts w:ascii="Times New Roman" w:hAnsi="Times New Roman"/>
                <w:lang w:val="en-US"/>
              </w:rPr>
              <w:t>tion of the amounts recoverable from reinsurance co</w:t>
            </w:r>
            <w:r w:rsidRPr="005F14D2">
              <w:rPr>
                <w:rFonts w:ascii="Times New Roman" w:hAnsi="Times New Roman"/>
                <w:lang w:val="en-US"/>
              </w:rPr>
              <w:t>n</w:t>
            </w:r>
            <w:r w:rsidRPr="005F14D2">
              <w:rPr>
                <w:rFonts w:ascii="Times New Roman" w:hAnsi="Times New Roman"/>
                <w:lang w:val="en-US"/>
              </w:rPr>
              <w:t>tracts and SPVs, with a floor equal to zero, relating to life activities</w:t>
            </w:r>
            <w:r w:rsidR="006D7443" w:rsidRPr="005F14D2">
              <w:rPr>
                <w:rFonts w:ascii="Times New Roman" w:hAnsi="Times New Roman"/>
                <w:lang w:val="en-US"/>
              </w:rPr>
              <w:t>.</w:t>
            </w:r>
          </w:p>
        </w:tc>
      </w:tr>
      <w:tr w:rsidR="00C43FC1" w:rsidRPr="004F3F67" w:rsidTr="005F14D2">
        <w:trPr>
          <w:trHeight w:val="1200"/>
        </w:trPr>
        <w:tc>
          <w:tcPr>
            <w:tcW w:w="1862" w:type="dxa"/>
            <w:hideMark/>
          </w:tcPr>
          <w:p w:rsidR="00A40A48" w:rsidRDefault="000E174C" w:rsidP="000E174C">
            <w:pPr>
              <w:rPr>
                <w:rFonts w:ascii="Times New Roman" w:hAnsi="Times New Roman"/>
              </w:rPr>
            </w:pPr>
            <w:r w:rsidRPr="005F14D2">
              <w:rPr>
                <w:rFonts w:ascii="Times New Roman" w:hAnsi="Times New Roman"/>
              </w:rPr>
              <w:t>C0060/R01</w:t>
            </w:r>
            <w:r w:rsidR="00B8460E">
              <w:rPr>
                <w:rFonts w:ascii="Times New Roman" w:hAnsi="Times New Roman"/>
              </w:rPr>
              <w:t>7</w:t>
            </w:r>
            <w:r w:rsidRPr="005F14D2">
              <w:rPr>
                <w:rFonts w:ascii="Times New Roman" w:hAnsi="Times New Roman"/>
              </w:rPr>
              <w:t>0</w:t>
            </w:r>
          </w:p>
          <w:p w:rsidR="00C43FC1" w:rsidRPr="005F14D2" w:rsidRDefault="00A40A48" w:rsidP="004E091B">
            <w:pPr>
              <w:rPr>
                <w:rFonts w:ascii="Times New Roman" w:hAnsi="Times New Roman"/>
              </w:rPr>
            </w:pPr>
            <w:r>
              <w:rPr>
                <w:rFonts w:ascii="Times New Roman" w:hAnsi="Times New Roman"/>
              </w:rPr>
              <w:t>(</w:t>
            </w:r>
            <w:r w:rsidR="00C43FC1" w:rsidRPr="005F14D2">
              <w:rPr>
                <w:rFonts w:ascii="Times New Roman" w:hAnsi="Times New Roman"/>
              </w:rPr>
              <w:t>G1</w:t>
            </w:r>
            <w:r w:rsidR="00B8460E">
              <w:rPr>
                <w:rFonts w:ascii="Times New Roman" w:hAnsi="Times New Roman"/>
              </w:rPr>
              <w:t>5</w:t>
            </w:r>
            <w:r>
              <w:rPr>
                <w:rFonts w:ascii="Times New Roman" w:hAnsi="Times New Roman"/>
              </w:rPr>
              <w:t>)</w:t>
            </w:r>
          </w:p>
        </w:tc>
        <w:tc>
          <w:tcPr>
            <w:tcW w:w="2641" w:type="dxa"/>
            <w:hideMark/>
          </w:tcPr>
          <w:p w:rsidR="00C43FC1" w:rsidRPr="005F14D2" w:rsidRDefault="00C43FC1">
            <w:pPr>
              <w:rPr>
                <w:rFonts w:ascii="Times New Roman" w:hAnsi="Times New Roman"/>
                <w:lang w:val="en-US"/>
              </w:rPr>
            </w:pPr>
            <w:r w:rsidRPr="005F14D2">
              <w:rPr>
                <w:rFonts w:ascii="Times New Roman" w:hAnsi="Times New Roman"/>
                <w:lang w:val="en-US"/>
              </w:rPr>
              <w:t xml:space="preserve">Non-proportional property reinsurance – </w:t>
            </w:r>
            <w:r w:rsidR="00764689">
              <w:rPr>
                <w:rFonts w:ascii="Times New Roman" w:hAnsi="Times New Roman"/>
                <w:lang w:val="en-US"/>
              </w:rPr>
              <w:t>N</w:t>
            </w:r>
            <w:r w:rsidRPr="005F14D2">
              <w:rPr>
                <w:rFonts w:ascii="Times New Roman" w:hAnsi="Times New Roman"/>
                <w:lang w:val="en-US"/>
              </w:rPr>
              <w:t>et</w:t>
            </w:r>
            <w:r w:rsidR="000E2A5D">
              <w:rPr>
                <w:rFonts w:ascii="Times New Roman" w:hAnsi="Times New Roman"/>
                <w:lang w:val="en-US"/>
              </w:rPr>
              <w:t xml:space="preserve"> (of reinsu</w:t>
            </w:r>
            <w:r w:rsidR="000E2A5D">
              <w:rPr>
                <w:rFonts w:ascii="Times New Roman" w:hAnsi="Times New Roman"/>
                <w:lang w:val="en-US"/>
              </w:rPr>
              <w:t>r</w:t>
            </w:r>
            <w:r w:rsidR="000E2A5D">
              <w:rPr>
                <w:rFonts w:ascii="Times New Roman" w:hAnsi="Times New Roman"/>
                <w:lang w:val="en-US"/>
              </w:rPr>
              <w:t>ance)</w:t>
            </w:r>
            <w:r w:rsidRPr="005F14D2">
              <w:rPr>
                <w:rFonts w:ascii="Times New Roman" w:hAnsi="Times New Roman"/>
                <w:lang w:val="en-US"/>
              </w:rPr>
              <w:t xml:space="preserve"> written premiums</w:t>
            </w:r>
            <w:r w:rsidR="00A16920">
              <w:rPr>
                <w:rFonts w:ascii="Times New Roman" w:hAnsi="Times New Roman"/>
                <w:lang w:val="en-US"/>
              </w:rPr>
              <w:t xml:space="preserve"> in the last 12 months</w:t>
            </w:r>
            <w:r w:rsidRPr="005F14D2">
              <w:rPr>
                <w:rFonts w:ascii="Times New Roman" w:hAnsi="Times New Roman"/>
                <w:lang w:val="en-US"/>
              </w:rPr>
              <w:t xml:space="preserve"> – life activities</w:t>
            </w:r>
          </w:p>
        </w:tc>
        <w:tc>
          <w:tcPr>
            <w:tcW w:w="4785" w:type="dxa"/>
            <w:hideMark/>
          </w:tcPr>
          <w:p w:rsidR="00C43FC1" w:rsidRPr="005F14D2" w:rsidRDefault="00C43FC1">
            <w:pPr>
              <w:rPr>
                <w:rFonts w:ascii="Times New Roman" w:hAnsi="Times New Roman"/>
                <w:lang w:val="en-US"/>
              </w:rPr>
            </w:pPr>
            <w:r w:rsidRPr="005F14D2">
              <w:rPr>
                <w:rFonts w:ascii="Times New Roman" w:hAnsi="Times New Roman"/>
                <w:lang w:val="en-US"/>
              </w:rPr>
              <w:t>These are the premiums written for non-proportional property reinsurance during the (rolling) last 12 months, after deduction of premiums for reinsurance contracts, with a floor equal to zero, relating to life activities</w:t>
            </w:r>
            <w:r w:rsidR="006D7443" w:rsidRPr="005F14D2">
              <w:rPr>
                <w:rFonts w:ascii="Times New Roman" w:hAnsi="Times New Roman"/>
                <w:lang w:val="en-US"/>
              </w:rPr>
              <w:t>.</w:t>
            </w:r>
          </w:p>
        </w:tc>
      </w:tr>
      <w:tr w:rsidR="00C43FC1" w:rsidRPr="004F3F67" w:rsidTr="005F14D2">
        <w:trPr>
          <w:trHeight w:val="1202"/>
        </w:trPr>
        <w:tc>
          <w:tcPr>
            <w:tcW w:w="1862" w:type="dxa"/>
            <w:hideMark/>
          </w:tcPr>
          <w:p w:rsidR="00A40A48" w:rsidRDefault="00AA5143" w:rsidP="00AA5143">
            <w:pPr>
              <w:rPr>
                <w:rFonts w:ascii="Times New Roman" w:hAnsi="Times New Roman"/>
              </w:rPr>
            </w:pPr>
            <w:r w:rsidRPr="005F14D2">
              <w:rPr>
                <w:rFonts w:ascii="Times New Roman" w:hAnsi="Times New Roman"/>
              </w:rPr>
              <w:t>C0070/R0200</w:t>
            </w:r>
          </w:p>
          <w:p w:rsidR="00C43FC1" w:rsidRPr="005F14D2" w:rsidRDefault="00A40A48" w:rsidP="00AA5143">
            <w:pPr>
              <w:rPr>
                <w:rFonts w:ascii="Times New Roman" w:hAnsi="Times New Roman"/>
              </w:rPr>
            </w:pPr>
            <w:r>
              <w:rPr>
                <w:rFonts w:ascii="Times New Roman" w:hAnsi="Times New Roman"/>
              </w:rPr>
              <w:t>(</w:t>
            </w:r>
            <w:r w:rsidR="00C43FC1" w:rsidRPr="005F14D2">
              <w:rPr>
                <w:rFonts w:ascii="Times New Roman" w:hAnsi="Times New Roman"/>
              </w:rPr>
              <w:t>B18</w:t>
            </w:r>
            <w:r>
              <w:rPr>
                <w:rFonts w:ascii="Times New Roman" w:hAnsi="Times New Roman"/>
              </w:rPr>
              <w:t>)</w:t>
            </w:r>
          </w:p>
        </w:tc>
        <w:tc>
          <w:tcPr>
            <w:tcW w:w="2641" w:type="dxa"/>
            <w:hideMark/>
          </w:tcPr>
          <w:p w:rsidR="00C43FC1" w:rsidRPr="005F14D2" w:rsidRDefault="00C43FC1" w:rsidP="009540F2">
            <w:pPr>
              <w:rPr>
                <w:rFonts w:ascii="Times New Roman" w:hAnsi="Times New Roman"/>
                <w:lang w:val="en-US"/>
              </w:rPr>
            </w:pPr>
            <w:r w:rsidRPr="005F14D2">
              <w:rPr>
                <w:rFonts w:ascii="Times New Roman" w:hAnsi="Times New Roman"/>
                <w:lang w:val="en-US"/>
              </w:rPr>
              <w:t>Linear Formula component for life insurance and reinsu</w:t>
            </w:r>
            <w:r w:rsidRPr="005F14D2">
              <w:rPr>
                <w:rFonts w:ascii="Times New Roman" w:hAnsi="Times New Roman"/>
                <w:lang w:val="en-US"/>
              </w:rPr>
              <w:t>r</w:t>
            </w:r>
            <w:r w:rsidRPr="005F14D2">
              <w:rPr>
                <w:rFonts w:ascii="Times New Roman" w:hAnsi="Times New Roman"/>
                <w:lang w:val="en-US"/>
              </w:rPr>
              <w:t xml:space="preserve">ance obligations </w:t>
            </w:r>
            <w:r w:rsidRPr="005F14D2">
              <w:rPr>
                <w:rFonts w:ascii="Times New Roman" w:hAnsi="Times New Roman"/>
                <w:lang w:val="en-US"/>
              </w:rPr>
              <w:softHyphen/>
              <w:t xml:space="preserve"> MCR</w:t>
            </w:r>
            <w:r w:rsidRPr="005F14D2">
              <w:rPr>
                <w:rFonts w:ascii="Times New Roman" w:hAnsi="Times New Roman"/>
                <w:vertAlign w:val="subscript"/>
                <w:lang w:val="en-US"/>
              </w:rPr>
              <w:t xml:space="preserve">(L,NL) </w:t>
            </w:r>
            <w:ins w:id="40" w:author="Author">
              <w:r w:rsidR="007315AD">
                <w:rPr>
                  <w:rFonts w:ascii="Times New Roman" w:hAnsi="Times New Roman"/>
                  <w:lang w:val="en-US"/>
                </w:rPr>
                <w:t>R</w:t>
              </w:r>
            </w:ins>
            <w:del w:id="41" w:author="Author">
              <w:r w:rsidRPr="005F14D2" w:rsidDel="007315AD">
                <w:rPr>
                  <w:rFonts w:ascii="Times New Roman" w:hAnsi="Times New Roman"/>
                  <w:lang w:val="en-US"/>
                </w:rPr>
                <w:delText>r</w:delText>
              </w:r>
            </w:del>
            <w:r w:rsidRPr="005F14D2">
              <w:rPr>
                <w:rFonts w:ascii="Times New Roman" w:hAnsi="Times New Roman"/>
                <w:lang w:val="en-US"/>
              </w:rPr>
              <w:t>esult</w:t>
            </w:r>
          </w:p>
        </w:tc>
        <w:tc>
          <w:tcPr>
            <w:tcW w:w="4785" w:type="dxa"/>
            <w:hideMark/>
          </w:tcPr>
          <w:p w:rsidR="00C43FC1" w:rsidRPr="005F14D2" w:rsidRDefault="00C43FC1" w:rsidP="00536721">
            <w:pPr>
              <w:rPr>
                <w:rFonts w:ascii="Times New Roman" w:hAnsi="Times New Roman"/>
                <w:lang w:val="en-US"/>
              </w:rPr>
            </w:pPr>
            <w:r w:rsidRPr="005F14D2">
              <w:rPr>
                <w:rFonts w:ascii="Times New Roman" w:hAnsi="Times New Roman"/>
                <w:lang w:val="en-US"/>
              </w:rPr>
              <w:t xml:space="preserve">This is the linear formula component for life insurance and reinsurance obligations relating to non-life insurance </w:t>
            </w:r>
            <w:del w:id="42" w:author="Author">
              <w:r w:rsidRPr="005F14D2" w:rsidDel="00536721">
                <w:rPr>
                  <w:rFonts w:ascii="Times New Roman" w:hAnsi="Times New Roman"/>
                  <w:lang w:val="en-US"/>
                </w:rPr>
                <w:delText xml:space="preserve">or reinsurance </w:delText>
              </w:r>
            </w:del>
            <w:r w:rsidRPr="005F14D2">
              <w:rPr>
                <w:rFonts w:ascii="Times New Roman" w:hAnsi="Times New Roman"/>
                <w:lang w:val="en-US"/>
              </w:rPr>
              <w:t xml:space="preserve">activities calculated in accordance with </w:t>
            </w:r>
            <w:r w:rsidR="00306ED4" w:rsidRPr="005F14D2">
              <w:rPr>
                <w:rFonts w:ascii="Times New Roman" w:hAnsi="Times New Roman"/>
                <w:lang w:val="en-US"/>
              </w:rPr>
              <w:t xml:space="preserve">article </w:t>
            </w:r>
            <w:r w:rsidR="00AC2E90" w:rsidRPr="005F14D2">
              <w:rPr>
                <w:rFonts w:ascii="Times New Roman" w:hAnsi="Times New Roman"/>
                <w:lang w:val="en-US"/>
              </w:rPr>
              <w:t>252</w:t>
            </w:r>
            <w:r w:rsidR="00306ED4" w:rsidRPr="005F14D2">
              <w:rPr>
                <w:rFonts w:ascii="Times New Roman" w:hAnsi="Times New Roman"/>
                <w:lang w:val="en-US"/>
              </w:rPr>
              <w:t xml:space="preserve"> (4)</w:t>
            </w:r>
            <w:r w:rsidR="00C52123" w:rsidRPr="005F14D2">
              <w:rPr>
                <w:rFonts w:ascii="Times New Roman" w:hAnsi="Times New Roman"/>
                <w:lang w:val="en-US"/>
              </w:rPr>
              <w:t xml:space="preserve"> and (5</w:t>
            </w:r>
            <w:r w:rsidR="00F85029" w:rsidRPr="005F14D2">
              <w:rPr>
                <w:rFonts w:ascii="Times New Roman" w:hAnsi="Times New Roman"/>
                <w:lang w:val="en-US"/>
              </w:rPr>
              <w:t>)</w:t>
            </w:r>
            <w:r w:rsidR="00306ED4" w:rsidRPr="005F14D2">
              <w:rPr>
                <w:rFonts w:ascii="Times New Roman" w:hAnsi="Times New Roman"/>
                <w:lang w:val="en-US"/>
              </w:rPr>
              <w:t xml:space="preserve"> of </w:t>
            </w:r>
            <w:ins w:id="43" w:author="Author">
              <w:r w:rsidR="004F3F67">
                <w:rPr>
                  <w:rFonts w:ascii="Times New Roman" w:hAnsi="Times New Roman"/>
                  <w:lang w:val="en-US"/>
                </w:rPr>
                <w:t>Delegated Regulation 2015/35</w:t>
              </w:r>
            </w:ins>
            <w:del w:id="44" w:author="Author">
              <w:r w:rsidR="00B8460E" w:rsidRPr="005F14D2" w:rsidDel="004F3F67">
                <w:rPr>
                  <w:rFonts w:ascii="Times New Roman" w:hAnsi="Times New Roman"/>
                  <w:lang w:val="en-US"/>
                </w:rPr>
                <w:delText>Implementing measures</w:delText>
              </w:r>
            </w:del>
            <w:r w:rsidR="00306ED4" w:rsidRPr="005F14D2">
              <w:rPr>
                <w:rFonts w:ascii="Times New Roman" w:hAnsi="Times New Roman"/>
                <w:lang w:val="en-US"/>
              </w:rPr>
              <w:t xml:space="preserve">. </w:t>
            </w:r>
          </w:p>
        </w:tc>
      </w:tr>
      <w:tr w:rsidR="00C43FC1" w:rsidRPr="004F3F67" w:rsidTr="005F14D2">
        <w:trPr>
          <w:trHeight w:val="1262"/>
        </w:trPr>
        <w:tc>
          <w:tcPr>
            <w:tcW w:w="1862" w:type="dxa"/>
            <w:hideMark/>
          </w:tcPr>
          <w:p w:rsidR="00A40A48" w:rsidRDefault="00AA5143" w:rsidP="00AA5143">
            <w:pPr>
              <w:rPr>
                <w:rFonts w:ascii="Times New Roman" w:hAnsi="Times New Roman"/>
              </w:rPr>
            </w:pPr>
            <w:r w:rsidRPr="005F14D2">
              <w:rPr>
                <w:rFonts w:ascii="Times New Roman" w:hAnsi="Times New Roman"/>
              </w:rPr>
              <w:t>C0080/R0200</w:t>
            </w:r>
          </w:p>
          <w:p w:rsidR="00C43FC1" w:rsidRPr="005F14D2" w:rsidRDefault="00A40A48" w:rsidP="00AA5143">
            <w:pPr>
              <w:rPr>
                <w:rFonts w:ascii="Times New Roman" w:hAnsi="Times New Roman"/>
              </w:rPr>
            </w:pPr>
            <w:r>
              <w:rPr>
                <w:rFonts w:ascii="Times New Roman" w:hAnsi="Times New Roman"/>
              </w:rPr>
              <w:t>(</w:t>
            </w:r>
            <w:r w:rsidR="00C43FC1" w:rsidRPr="005F14D2">
              <w:rPr>
                <w:rFonts w:ascii="Times New Roman" w:hAnsi="Times New Roman"/>
              </w:rPr>
              <w:t>C18</w:t>
            </w:r>
            <w:r>
              <w:rPr>
                <w:rFonts w:ascii="Times New Roman" w:hAnsi="Times New Roman"/>
              </w:rPr>
              <w:t>)</w:t>
            </w:r>
          </w:p>
        </w:tc>
        <w:tc>
          <w:tcPr>
            <w:tcW w:w="2641" w:type="dxa"/>
            <w:hideMark/>
          </w:tcPr>
          <w:p w:rsidR="00C43FC1" w:rsidRPr="005F14D2" w:rsidRDefault="00C43FC1">
            <w:pPr>
              <w:rPr>
                <w:rFonts w:ascii="Times New Roman" w:hAnsi="Times New Roman"/>
                <w:lang w:val="en-US"/>
              </w:rPr>
            </w:pPr>
            <w:r w:rsidRPr="005F14D2">
              <w:rPr>
                <w:rFonts w:ascii="Times New Roman" w:hAnsi="Times New Roman"/>
                <w:lang w:val="en-US"/>
              </w:rPr>
              <w:t>Linear Formula component for life insurance and reinsu</w:t>
            </w:r>
            <w:r w:rsidRPr="005F14D2">
              <w:rPr>
                <w:rFonts w:ascii="Times New Roman" w:hAnsi="Times New Roman"/>
                <w:lang w:val="en-US"/>
              </w:rPr>
              <w:t>r</w:t>
            </w:r>
            <w:r w:rsidRPr="005F14D2">
              <w:rPr>
                <w:rFonts w:ascii="Times New Roman" w:hAnsi="Times New Roman"/>
                <w:lang w:val="en-US"/>
              </w:rPr>
              <w:t xml:space="preserve">ance obligations </w:t>
            </w:r>
            <w:r w:rsidRPr="005F14D2">
              <w:rPr>
                <w:rFonts w:ascii="Times New Roman" w:hAnsi="Times New Roman"/>
                <w:lang w:val="en-US"/>
              </w:rPr>
              <w:softHyphen/>
              <w:t xml:space="preserve"> MCR</w:t>
            </w:r>
            <w:r w:rsidRPr="005F14D2">
              <w:rPr>
                <w:rFonts w:ascii="Times New Roman" w:hAnsi="Times New Roman"/>
                <w:vertAlign w:val="subscript"/>
                <w:lang w:val="en-US"/>
              </w:rPr>
              <w:t xml:space="preserve">(L,L) </w:t>
            </w:r>
            <w:ins w:id="45" w:author="Author">
              <w:r w:rsidR="007315AD">
                <w:rPr>
                  <w:rFonts w:ascii="Times New Roman" w:hAnsi="Times New Roman"/>
                  <w:lang w:val="en-US"/>
                </w:rPr>
                <w:t>R</w:t>
              </w:r>
            </w:ins>
            <w:del w:id="46" w:author="Author">
              <w:r w:rsidRPr="005F14D2" w:rsidDel="007315AD">
                <w:rPr>
                  <w:rFonts w:ascii="Times New Roman" w:hAnsi="Times New Roman"/>
                  <w:lang w:val="en-US"/>
                </w:rPr>
                <w:delText>r</w:delText>
              </w:r>
            </w:del>
            <w:r w:rsidRPr="005F14D2">
              <w:rPr>
                <w:rFonts w:ascii="Times New Roman" w:hAnsi="Times New Roman"/>
                <w:lang w:val="en-US"/>
              </w:rPr>
              <w:t>esult</w:t>
            </w:r>
          </w:p>
        </w:tc>
        <w:tc>
          <w:tcPr>
            <w:tcW w:w="4785" w:type="dxa"/>
            <w:hideMark/>
          </w:tcPr>
          <w:p w:rsidR="00C43FC1" w:rsidRPr="005F14D2" w:rsidRDefault="00C43FC1" w:rsidP="00536721">
            <w:pPr>
              <w:rPr>
                <w:rFonts w:ascii="Times New Roman" w:hAnsi="Times New Roman"/>
                <w:lang w:val="en-US"/>
              </w:rPr>
            </w:pPr>
            <w:r w:rsidRPr="005F14D2">
              <w:rPr>
                <w:rFonts w:ascii="Times New Roman" w:hAnsi="Times New Roman"/>
                <w:lang w:val="en-US"/>
              </w:rPr>
              <w:t xml:space="preserve">This is the linear formula component for life insurance and reinsurance obligations relating to life insurance </w:t>
            </w:r>
            <w:del w:id="47" w:author="Author">
              <w:r w:rsidRPr="005F14D2" w:rsidDel="00536721">
                <w:rPr>
                  <w:rFonts w:ascii="Times New Roman" w:hAnsi="Times New Roman"/>
                  <w:lang w:val="en-US"/>
                </w:rPr>
                <w:delText xml:space="preserve">or reinsurance </w:delText>
              </w:r>
            </w:del>
            <w:r w:rsidRPr="005F14D2">
              <w:rPr>
                <w:rFonts w:ascii="Times New Roman" w:hAnsi="Times New Roman"/>
                <w:lang w:val="en-US"/>
              </w:rPr>
              <w:t xml:space="preserve">activities calculated in accordance with </w:t>
            </w:r>
            <w:r w:rsidR="00306ED4" w:rsidRPr="005F14D2">
              <w:rPr>
                <w:rFonts w:ascii="Times New Roman" w:hAnsi="Times New Roman"/>
                <w:lang w:val="en-US"/>
              </w:rPr>
              <w:t xml:space="preserve">article </w:t>
            </w:r>
            <w:r w:rsidR="00AC2E90" w:rsidRPr="005F14D2">
              <w:rPr>
                <w:rFonts w:ascii="Times New Roman" w:hAnsi="Times New Roman"/>
                <w:lang w:val="en-US"/>
              </w:rPr>
              <w:t>252</w:t>
            </w:r>
            <w:r w:rsidR="00306ED4" w:rsidRPr="005F14D2">
              <w:rPr>
                <w:rFonts w:ascii="Times New Roman" w:hAnsi="Times New Roman"/>
                <w:lang w:val="en-US"/>
              </w:rPr>
              <w:t xml:space="preserve"> (9)</w:t>
            </w:r>
            <w:r w:rsidR="005E6EE7" w:rsidRPr="005F14D2">
              <w:rPr>
                <w:rFonts w:ascii="Times New Roman" w:hAnsi="Times New Roman"/>
                <w:lang w:val="en-US"/>
              </w:rPr>
              <w:t xml:space="preserve"> and (10)</w:t>
            </w:r>
            <w:r w:rsidR="00306ED4" w:rsidRPr="005F14D2">
              <w:rPr>
                <w:rFonts w:ascii="Times New Roman" w:hAnsi="Times New Roman"/>
                <w:lang w:val="en-US"/>
              </w:rPr>
              <w:t xml:space="preserve"> of</w:t>
            </w:r>
            <w:r w:rsidR="00AC2E90" w:rsidRPr="005F14D2">
              <w:rPr>
                <w:rFonts w:ascii="Times New Roman" w:hAnsi="Times New Roman"/>
                <w:lang w:val="en-US"/>
              </w:rPr>
              <w:t xml:space="preserve"> </w:t>
            </w:r>
            <w:ins w:id="48" w:author="Author">
              <w:r w:rsidR="004F3F67">
                <w:rPr>
                  <w:rFonts w:ascii="Times New Roman" w:hAnsi="Times New Roman"/>
                  <w:lang w:val="en-US"/>
                </w:rPr>
                <w:t>Delegated Regulation 2015/35</w:t>
              </w:r>
            </w:ins>
            <w:del w:id="49" w:author="Author">
              <w:r w:rsidR="00B8460E" w:rsidRPr="005F14D2" w:rsidDel="004F3F67">
                <w:rPr>
                  <w:rFonts w:ascii="Times New Roman" w:hAnsi="Times New Roman"/>
                  <w:lang w:val="en-US"/>
                </w:rPr>
                <w:delText>Implementing measures</w:delText>
              </w:r>
            </w:del>
            <w:r w:rsidR="00306ED4" w:rsidRPr="005F14D2">
              <w:rPr>
                <w:rFonts w:ascii="Times New Roman" w:hAnsi="Times New Roman"/>
                <w:lang w:val="en-US"/>
              </w:rPr>
              <w:t>.</w:t>
            </w:r>
          </w:p>
        </w:tc>
      </w:tr>
      <w:tr w:rsidR="00C43FC1" w:rsidRPr="004F3F67" w:rsidTr="005F14D2">
        <w:trPr>
          <w:trHeight w:val="3039"/>
        </w:trPr>
        <w:tc>
          <w:tcPr>
            <w:tcW w:w="1862" w:type="dxa"/>
            <w:hideMark/>
          </w:tcPr>
          <w:p w:rsidR="00A40A48" w:rsidRDefault="00613EE9" w:rsidP="00613EE9">
            <w:pPr>
              <w:rPr>
                <w:rFonts w:ascii="Times New Roman" w:hAnsi="Times New Roman"/>
              </w:rPr>
            </w:pPr>
            <w:r w:rsidRPr="005F14D2">
              <w:rPr>
                <w:rFonts w:ascii="Times New Roman" w:hAnsi="Times New Roman"/>
              </w:rPr>
              <w:t>C0090/R0210</w:t>
            </w:r>
          </w:p>
          <w:p w:rsidR="00C43FC1" w:rsidRPr="005F14D2" w:rsidRDefault="00A40A48" w:rsidP="00613EE9">
            <w:pPr>
              <w:rPr>
                <w:rFonts w:ascii="Times New Roman" w:hAnsi="Times New Roman"/>
              </w:rPr>
            </w:pPr>
            <w:r>
              <w:rPr>
                <w:rFonts w:ascii="Times New Roman" w:hAnsi="Times New Roman"/>
              </w:rPr>
              <w:t>(</w:t>
            </w:r>
            <w:r w:rsidR="00C43FC1" w:rsidRPr="005F14D2">
              <w:rPr>
                <w:rFonts w:ascii="Times New Roman" w:hAnsi="Times New Roman"/>
              </w:rPr>
              <w:t>D19</w:t>
            </w:r>
            <w:r>
              <w:rPr>
                <w:rFonts w:ascii="Times New Roman" w:hAnsi="Times New Roman"/>
              </w:rPr>
              <w:t>)</w:t>
            </w:r>
          </w:p>
        </w:tc>
        <w:tc>
          <w:tcPr>
            <w:tcW w:w="2641" w:type="dxa"/>
            <w:hideMark/>
          </w:tcPr>
          <w:p w:rsidR="00C43FC1" w:rsidRPr="005F14D2" w:rsidRDefault="007315AD" w:rsidP="007315AD">
            <w:pPr>
              <w:rPr>
                <w:rFonts w:ascii="Times New Roman" w:hAnsi="Times New Roman"/>
                <w:lang w:val="en-US"/>
              </w:rPr>
            </w:pPr>
            <w:ins w:id="50" w:author="Author">
              <w:r>
                <w:rPr>
                  <w:rFonts w:ascii="Times New Roman" w:hAnsi="Times New Roman"/>
                  <w:lang w:val="en-US"/>
                </w:rPr>
                <w:t>O</w:t>
              </w:r>
              <w:r w:rsidRPr="005F14D2">
                <w:rPr>
                  <w:rFonts w:ascii="Times New Roman" w:hAnsi="Times New Roman"/>
                  <w:lang w:val="en-US"/>
                </w:rPr>
                <w:t>bligations with profit parti</w:t>
              </w:r>
              <w:r w:rsidRPr="005F14D2">
                <w:rPr>
                  <w:rFonts w:ascii="Times New Roman" w:hAnsi="Times New Roman"/>
                  <w:lang w:val="en-US"/>
                </w:rPr>
                <w:t>c</w:t>
              </w:r>
              <w:r w:rsidRPr="005F14D2">
                <w:rPr>
                  <w:rFonts w:ascii="Times New Roman" w:hAnsi="Times New Roman"/>
                  <w:lang w:val="en-US"/>
                </w:rPr>
                <w:t xml:space="preserve">ipation – guaranteed benefits </w:t>
              </w:r>
              <w:r>
                <w:rPr>
                  <w:rFonts w:ascii="Times New Roman" w:hAnsi="Times New Roman"/>
                  <w:lang w:val="en-US"/>
                </w:rPr>
                <w:t xml:space="preserve"> - </w:t>
              </w:r>
            </w:ins>
            <w:r w:rsidR="00C43FC1" w:rsidRPr="005F14D2">
              <w:rPr>
                <w:rFonts w:ascii="Times New Roman" w:hAnsi="Times New Roman"/>
                <w:lang w:val="en-US"/>
              </w:rPr>
              <w:t xml:space="preserve">Net </w:t>
            </w:r>
            <w:r w:rsidR="00AD1E3C">
              <w:rPr>
                <w:rFonts w:ascii="Times New Roman" w:hAnsi="Times New Roman"/>
                <w:lang w:val="en-US"/>
              </w:rPr>
              <w:t xml:space="preserve">(of reinsurance/ SPV) </w:t>
            </w:r>
            <w:r w:rsidR="00C43FC1" w:rsidRPr="005F14D2">
              <w:rPr>
                <w:rFonts w:ascii="Times New Roman" w:hAnsi="Times New Roman"/>
                <w:lang w:val="en-US"/>
              </w:rPr>
              <w:t>best estimate</w:t>
            </w:r>
            <w:r w:rsidR="00762CC0" w:rsidRPr="005F14D2">
              <w:rPr>
                <w:rFonts w:ascii="Times New Roman" w:hAnsi="Times New Roman"/>
                <w:lang w:val="en-US"/>
              </w:rPr>
              <w:t xml:space="preserve"> and TP calcula</w:t>
            </w:r>
            <w:r w:rsidR="00762CC0" w:rsidRPr="005F14D2">
              <w:rPr>
                <w:rFonts w:ascii="Times New Roman" w:hAnsi="Times New Roman"/>
                <w:lang w:val="en-US"/>
              </w:rPr>
              <w:t>t</w:t>
            </w:r>
            <w:r w:rsidR="00762CC0" w:rsidRPr="005F14D2">
              <w:rPr>
                <w:rFonts w:ascii="Times New Roman" w:hAnsi="Times New Roman"/>
                <w:lang w:val="en-US"/>
              </w:rPr>
              <w:t>ed as a whole</w:t>
            </w:r>
            <w:del w:id="51" w:author="Author">
              <w:r w:rsidR="00C43FC1" w:rsidRPr="005F14D2" w:rsidDel="007315AD">
                <w:rPr>
                  <w:rFonts w:ascii="Times New Roman" w:hAnsi="Times New Roman"/>
                  <w:lang w:val="en-US"/>
                </w:rPr>
                <w:delText xml:space="preserve"> for obligations with profit participation – guaranteed benefits</w:delText>
              </w:r>
            </w:del>
            <w:r w:rsidR="00C43FC1" w:rsidRPr="005F14D2">
              <w:rPr>
                <w:rFonts w:ascii="Times New Roman" w:hAnsi="Times New Roman"/>
                <w:lang w:val="en-US"/>
              </w:rPr>
              <w:t xml:space="preserve"> – non-life activities</w:t>
            </w:r>
          </w:p>
        </w:tc>
        <w:tc>
          <w:tcPr>
            <w:tcW w:w="4785" w:type="dxa"/>
            <w:hideMark/>
          </w:tcPr>
          <w:p w:rsidR="00C43FC1" w:rsidRPr="005F14D2" w:rsidRDefault="00C43FC1">
            <w:pPr>
              <w:rPr>
                <w:rFonts w:ascii="Times New Roman" w:hAnsi="Times New Roman"/>
                <w:lang w:val="en-US"/>
              </w:rPr>
            </w:pPr>
            <w:r w:rsidRPr="005F14D2">
              <w:rPr>
                <w:rFonts w:ascii="Times New Roman" w:hAnsi="Times New Roman"/>
                <w:lang w:val="en-US"/>
              </w:rPr>
              <w:t>These are the technical provisions without a risk margin for guaranteed benefits in respect of life insurance obl</w:t>
            </w:r>
            <w:r w:rsidRPr="005F14D2">
              <w:rPr>
                <w:rFonts w:ascii="Times New Roman" w:hAnsi="Times New Roman"/>
                <w:lang w:val="en-US"/>
              </w:rPr>
              <w:t>i</w:t>
            </w:r>
            <w:r w:rsidRPr="005F14D2">
              <w:rPr>
                <w:rFonts w:ascii="Times New Roman" w:hAnsi="Times New Roman"/>
                <w:lang w:val="en-US"/>
              </w:rPr>
              <w:t>gations with profit participation, after deduction of the amounts recoverable from reinsurance contracts and SPVs, with a floor equal to zero, relating to non-life activities and technical provisions without a risk margin for reinsurance obligations where the underlying insu</w:t>
            </w:r>
            <w:r w:rsidRPr="005F14D2">
              <w:rPr>
                <w:rFonts w:ascii="Times New Roman" w:hAnsi="Times New Roman"/>
                <w:lang w:val="en-US"/>
              </w:rPr>
              <w:t>r</w:t>
            </w:r>
            <w:r w:rsidRPr="005F14D2">
              <w:rPr>
                <w:rFonts w:ascii="Times New Roman" w:hAnsi="Times New Roman"/>
                <w:lang w:val="en-US"/>
              </w:rPr>
              <w:t>ance obligations include profit participation, after dedu</w:t>
            </w:r>
            <w:r w:rsidRPr="005F14D2">
              <w:rPr>
                <w:rFonts w:ascii="Times New Roman" w:hAnsi="Times New Roman"/>
                <w:lang w:val="en-US"/>
              </w:rPr>
              <w:t>c</w:t>
            </w:r>
            <w:r w:rsidRPr="005F14D2">
              <w:rPr>
                <w:rFonts w:ascii="Times New Roman" w:hAnsi="Times New Roman"/>
                <w:lang w:val="en-US"/>
              </w:rPr>
              <w:t>tion of the amounts recoverable from reinsurance co</w:t>
            </w:r>
            <w:r w:rsidRPr="005F14D2">
              <w:rPr>
                <w:rFonts w:ascii="Times New Roman" w:hAnsi="Times New Roman"/>
                <w:lang w:val="en-US"/>
              </w:rPr>
              <w:t>n</w:t>
            </w:r>
            <w:r w:rsidRPr="005F14D2">
              <w:rPr>
                <w:rFonts w:ascii="Times New Roman" w:hAnsi="Times New Roman"/>
                <w:lang w:val="en-US"/>
              </w:rPr>
              <w:t>tracts and SPVs, with a floor equal to zero, relating to non-life activities</w:t>
            </w:r>
            <w:r w:rsidR="001E4BB4" w:rsidRPr="005F14D2">
              <w:rPr>
                <w:rFonts w:ascii="Times New Roman" w:hAnsi="Times New Roman"/>
                <w:lang w:val="en-US"/>
              </w:rPr>
              <w:t>.</w:t>
            </w:r>
            <w:r w:rsidRPr="005F14D2">
              <w:rPr>
                <w:rFonts w:ascii="Times New Roman" w:hAnsi="Times New Roman"/>
                <w:lang w:val="en-US"/>
              </w:rPr>
              <w:br/>
            </w:r>
          </w:p>
        </w:tc>
      </w:tr>
      <w:tr w:rsidR="00C43FC1" w:rsidRPr="004F3F67" w:rsidTr="005F14D2">
        <w:trPr>
          <w:trHeight w:val="3026"/>
        </w:trPr>
        <w:tc>
          <w:tcPr>
            <w:tcW w:w="1862" w:type="dxa"/>
            <w:hideMark/>
          </w:tcPr>
          <w:p w:rsidR="00A40A48" w:rsidRDefault="00613EE9" w:rsidP="00613EE9">
            <w:pPr>
              <w:rPr>
                <w:rFonts w:ascii="Times New Roman" w:hAnsi="Times New Roman"/>
              </w:rPr>
            </w:pPr>
            <w:r w:rsidRPr="005F14D2">
              <w:rPr>
                <w:rFonts w:ascii="Times New Roman" w:hAnsi="Times New Roman"/>
              </w:rPr>
              <w:t>C0110/R0210</w:t>
            </w:r>
          </w:p>
          <w:p w:rsidR="00C43FC1" w:rsidRPr="005F14D2" w:rsidRDefault="00A40A48" w:rsidP="00613EE9">
            <w:pPr>
              <w:rPr>
                <w:rFonts w:ascii="Times New Roman" w:hAnsi="Times New Roman"/>
              </w:rPr>
            </w:pPr>
            <w:r>
              <w:rPr>
                <w:rFonts w:ascii="Times New Roman" w:hAnsi="Times New Roman"/>
              </w:rPr>
              <w:t>(</w:t>
            </w:r>
            <w:r w:rsidR="00C43FC1" w:rsidRPr="005F14D2">
              <w:rPr>
                <w:rFonts w:ascii="Times New Roman" w:hAnsi="Times New Roman"/>
              </w:rPr>
              <w:t>F19</w:t>
            </w:r>
            <w:r>
              <w:rPr>
                <w:rFonts w:ascii="Times New Roman" w:hAnsi="Times New Roman"/>
              </w:rPr>
              <w:t>)</w:t>
            </w:r>
          </w:p>
        </w:tc>
        <w:tc>
          <w:tcPr>
            <w:tcW w:w="2641" w:type="dxa"/>
            <w:hideMark/>
          </w:tcPr>
          <w:p w:rsidR="00C43FC1" w:rsidRPr="005F14D2" w:rsidRDefault="007315AD" w:rsidP="007315AD">
            <w:pPr>
              <w:rPr>
                <w:rFonts w:ascii="Times New Roman" w:hAnsi="Times New Roman"/>
                <w:lang w:val="en-US"/>
              </w:rPr>
            </w:pPr>
            <w:ins w:id="52" w:author="Author">
              <w:r>
                <w:rPr>
                  <w:rFonts w:ascii="Times New Roman" w:hAnsi="Times New Roman"/>
                  <w:lang w:val="en-US"/>
                </w:rPr>
                <w:t>O</w:t>
              </w:r>
              <w:r w:rsidRPr="005F14D2">
                <w:rPr>
                  <w:rFonts w:ascii="Times New Roman" w:hAnsi="Times New Roman"/>
                  <w:lang w:val="en-US"/>
                </w:rPr>
                <w:t>bligations with profit parti</w:t>
              </w:r>
              <w:r w:rsidRPr="005F14D2">
                <w:rPr>
                  <w:rFonts w:ascii="Times New Roman" w:hAnsi="Times New Roman"/>
                  <w:lang w:val="en-US"/>
                </w:rPr>
                <w:t>c</w:t>
              </w:r>
              <w:r w:rsidRPr="005F14D2">
                <w:rPr>
                  <w:rFonts w:ascii="Times New Roman" w:hAnsi="Times New Roman"/>
                  <w:lang w:val="en-US"/>
                </w:rPr>
                <w:t xml:space="preserve">ipation – guaranteed benefits </w:t>
              </w:r>
              <w:r>
                <w:rPr>
                  <w:rFonts w:ascii="Times New Roman" w:hAnsi="Times New Roman"/>
                  <w:lang w:val="en-US"/>
                </w:rPr>
                <w:t xml:space="preserve"> - </w:t>
              </w:r>
            </w:ins>
            <w:r w:rsidR="00C43FC1" w:rsidRPr="005F14D2">
              <w:rPr>
                <w:rFonts w:ascii="Times New Roman" w:hAnsi="Times New Roman"/>
                <w:lang w:val="en-US"/>
              </w:rPr>
              <w:t xml:space="preserve">Net </w:t>
            </w:r>
            <w:r w:rsidR="00AD1E3C">
              <w:rPr>
                <w:rFonts w:ascii="Times New Roman" w:hAnsi="Times New Roman"/>
                <w:lang w:val="en-US"/>
              </w:rPr>
              <w:t xml:space="preserve">(of reinsurance/ SPV) </w:t>
            </w:r>
            <w:r w:rsidR="00C43FC1" w:rsidRPr="005F14D2">
              <w:rPr>
                <w:rFonts w:ascii="Times New Roman" w:hAnsi="Times New Roman"/>
                <w:lang w:val="en-US"/>
              </w:rPr>
              <w:t xml:space="preserve">best estimate </w:t>
            </w:r>
            <w:r w:rsidR="00762CC0" w:rsidRPr="005F14D2">
              <w:rPr>
                <w:rFonts w:ascii="Times New Roman" w:hAnsi="Times New Roman"/>
                <w:lang w:val="en-US"/>
              </w:rPr>
              <w:t>and TP calcula</w:t>
            </w:r>
            <w:r w:rsidR="00762CC0" w:rsidRPr="005F14D2">
              <w:rPr>
                <w:rFonts w:ascii="Times New Roman" w:hAnsi="Times New Roman"/>
                <w:lang w:val="en-US"/>
              </w:rPr>
              <w:t>t</w:t>
            </w:r>
            <w:r w:rsidR="00762CC0" w:rsidRPr="005F14D2">
              <w:rPr>
                <w:rFonts w:ascii="Times New Roman" w:hAnsi="Times New Roman"/>
                <w:lang w:val="en-US"/>
              </w:rPr>
              <w:t>ed as a whole</w:t>
            </w:r>
            <w:del w:id="53" w:author="Author">
              <w:r w:rsidR="00762CC0" w:rsidRPr="005F14D2" w:rsidDel="007315AD">
                <w:rPr>
                  <w:rFonts w:ascii="Times New Roman" w:hAnsi="Times New Roman"/>
                  <w:lang w:val="en-US"/>
                </w:rPr>
                <w:delText xml:space="preserve"> </w:delText>
              </w:r>
              <w:r w:rsidR="00C43FC1" w:rsidRPr="005F14D2" w:rsidDel="007315AD">
                <w:rPr>
                  <w:rFonts w:ascii="Times New Roman" w:hAnsi="Times New Roman"/>
                  <w:lang w:val="en-US"/>
                </w:rPr>
                <w:delText>provisions for obligations with profit parti</w:delText>
              </w:r>
              <w:r w:rsidR="00C43FC1" w:rsidRPr="005F14D2" w:rsidDel="007315AD">
                <w:rPr>
                  <w:rFonts w:ascii="Times New Roman" w:hAnsi="Times New Roman"/>
                  <w:lang w:val="en-US"/>
                </w:rPr>
                <w:delText>c</w:delText>
              </w:r>
              <w:r w:rsidR="00C43FC1" w:rsidRPr="005F14D2" w:rsidDel="007315AD">
                <w:rPr>
                  <w:rFonts w:ascii="Times New Roman" w:hAnsi="Times New Roman"/>
                  <w:lang w:val="en-US"/>
                </w:rPr>
                <w:delText>ipation – guaranteed benefits</w:delText>
              </w:r>
            </w:del>
            <w:r w:rsidR="00C43FC1" w:rsidRPr="005F14D2">
              <w:rPr>
                <w:rFonts w:ascii="Times New Roman" w:hAnsi="Times New Roman"/>
                <w:lang w:val="en-US"/>
              </w:rPr>
              <w:t xml:space="preserve"> – life activities</w:t>
            </w:r>
          </w:p>
        </w:tc>
        <w:tc>
          <w:tcPr>
            <w:tcW w:w="4785" w:type="dxa"/>
            <w:hideMark/>
          </w:tcPr>
          <w:p w:rsidR="00C43FC1" w:rsidRPr="005F14D2" w:rsidRDefault="00C43FC1">
            <w:pPr>
              <w:rPr>
                <w:rFonts w:ascii="Times New Roman" w:hAnsi="Times New Roman"/>
                <w:lang w:val="en-US"/>
              </w:rPr>
            </w:pPr>
            <w:r w:rsidRPr="005F14D2">
              <w:rPr>
                <w:rFonts w:ascii="Times New Roman" w:hAnsi="Times New Roman"/>
                <w:lang w:val="en-US"/>
              </w:rPr>
              <w:t>These are the technical provisions without a risk margin for guaranteed benefits in respect of life insurance obl</w:t>
            </w:r>
            <w:r w:rsidRPr="005F14D2">
              <w:rPr>
                <w:rFonts w:ascii="Times New Roman" w:hAnsi="Times New Roman"/>
                <w:lang w:val="en-US"/>
              </w:rPr>
              <w:t>i</w:t>
            </w:r>
            <w:r w:rsidRPr="005F14D2">
              <w:rPr>
                <w:rFonts w:ascii="Times New Roman" w:hAnsi="Times New Roman"/>
                <w:lang w:val="en-US"/>
              </w:rPr>
              <w:t>gations with profit participation, after deduction of the amounts recoverable from reinsurance contracts and SPVs, with a floor equal to zero, relating to life activities and technical provisions without a risk margin for rei</w:t>
            </w:r>
            <w:r w:rsidRPr="005F14D2">
              <w:rPr>
                <w:rFonts w:ascii="Times New Roman" w:hAnsi="Times New Roman"/>
                <w:lang w:val="en-US"/>
              </w:rPr>
              <w:t>n</w:t>
            </w:r>
            <w:r w:rsidRPr="005F14D2">
              <w:rPr>
                <w:rFonts w:ascii="Times New Roman" w:hAnsi="Times New Roman"/>
                <w:lang w:val="en-US"/>
              </w:rPr>
              <w:t>surance obligations where the underlying insurance obligations include profit participation, after deduction of the amounts recoverable from reinsurance contracts and SPVs, with a floor equal to zero, relating to life activities</w:t>
            </w:r>
            <w:r w:rsidR="001E4BB4" w:rsidRPr="005F14D2">
              <w:rPr>
                <w:rFonts w:ascii="Times New Roman" w:hAnsi="Times New Roman"/>
                <w:lang w:val="en-US"/>
              </w:rPr>
              <w:t>.</w:t>
            </w:r>
            <w:r w:rsidRPr="005F14D2">
              <w:rPr>
                <w:rFonts w:ascii="Times New Roman" w:hAnsi="Times New Roman"/>
                <w:lang w:val="en-US"/>
              </w:rPr>
              <w:br/>
            </w:r>
          </w:p>
        </w:tc>
      </w:tr>
      <w:tr w:rsidR="00C43FC1" w:rsidRPr="004F3F67" w:rsidTr="005F14D2">
        <w:trPr>
          <w:trHeight w:val="1739"/>
        </w:trPr>
        <w:tc>
          <w:tcPr>
            <w:tcW w:w="1862" w:type="dxa"/>
            <w:hideMark/>
          </w:tcPr>
          <w:p w:rsidR="00A40A48" w:rsidRDefault="00613EE9" w:rsidP="00613EE9">
            <w:pPr>
              <w:rPr>
                <w:rFonts w:ascii="Times New Roman" w:hAnsi="Times New Roman"/>
              </w:rPr>
            </w:pPr>
            <w:r w:rsidRPr="005F14D2">
              <w:rPr>
                <w:rFonts w:ascii="Times New Roman" w:hAnsi="Times New Roman"/>
              </w:rPr>
              <w:t>C0090/R0220</w:t>
            </w:r>
          </w:p>
          <w:p w:rsidR="00C43FC1" w:rsidRPr="005F14D2" w:rsidRDefault="00A40A48" w:rsidP="00613EE9">
            <w:pPr>
              <w:rPr>
                <w:rFonts w:ascii="Times New Roman" w:hAnsi="Times New Roman"/>
              </w:rPr>
            </w:pPr>
            <w:r>
              <w:rPr>
                <w:rFonts w:ascii="Times New Roman" w:hAnsi="Times New Roman"/>
              </w:rPr>
              <w:t>(</w:t>
            </w:r>
            <w:r w:rsidR="00C43FC1" w:rsidRPr="005F14D2">
              <w:rPr>
                <w:rFonts w:ascii="Times New Roman" w:hAnsi="Times New Roman"/>
              </w:rPr>
              <w:t>D20</w:t>
            </w:r>
            <w:r>
              <w:rPr>
                <w:rFonts w:ascii="Times New Roman" w:hAnsi="Times New Roman"/>
              </w:rPr>
              <w:t>)</w:t>
            </w:r>
          </w:p>
        </w:tc>
        <w:tc>
          <w:tcPr>
            <w:tcW w:w="2641" w:type="dxa"/>
            <w:hideMark/>
          </w:tcPr>
          <w:p w:rsidR="00C43FC1" w:rsidRPr="005F14D2" w:rsidRDefault="007315AD" w:rsidP="007315AD">
            <w:pPr>
              <w:rPr>
                <w:rFonts w:ascii="Times New Roman" w:hAnsi="Times New Roman"/>
                <w:lang w:val="en-US"/>
              </w:rPr>
            </w:pPr>
            <w:ins w:id="54" w:author="Author">
              <w:r>
                <w:rPr>
                  <w:rFonts w:ascii="Times New Roman" w:hAnsi="Times New Roman"/>
                  <w:lang w:val="en-US"/>
                </w:rPr>
                <w:t>O</w:t>
              </w:r>
              <w:r w:rsidRPr="005F14D2">
                <w:rPr>
                  <w:rFonts w:ascii="Times New Roman" w:hAnsi="Times New Roman"/>
                  <w:lang w:val="en-US"/>
                </w:rPr>
                <w:t>bligations with profit parti</w:t>
              </w:r>
              <w:r w:rsidRPr="005F14D2">
                <w:rPr>
                  <w:rFonts w:ascii="Times New Roman" w:hAnsi="Times New Roman"/>
                  <w:lang w:val="en-US"/>
                </w:rPr>
                <w:t>c</w:t>
              </w:r>
              <w:r w:rsidRPr="005F14D2">
                <w:rPr>
                  <w:rFonts w:ascii="Times New Roman" w:hAnsi="Times New Roman"/>
                  <w:lang w:val="en-US"/>
                </w:rPr>
                <w:t xml:space="preserve">ipation – future discretionary benefits </w:t>
              </w:r>
              <w:r>
                <w:rPr>
                  <w:rFonts w:ascii="Times New Roman" w:hAnsi="Times New Roman"/>
                  <w:lang w:val="en-US"/>
                </w:rPr>
                <w:t xml:space="preserve">- </w:t>
              </w:r>
            </w:ins>
            <w:r w:rsidR="00C43FC1" w:rsidRPr="005F14D2">
              <w:rPr>
                <w:rFonts w:ascii="Times New Roman" w:hAnsi="Times New Roman"/>
                <w:lang w:val="en-US"/>
              </w:rPr>
              <w:t xml:space="preserve">Net </w:t>
            </w:r>
            <w:r w:rsidR="00AD1E3C">
              <w:rPr>
                <w:rFonts w:ascii="Times New Roman" w:hAnsi="Times New Roman"/>
                <w:lang w:val="en-US"/>
              </w:rPr>
              <w:t xml:space="preserve">(of reinsurance/ SPV) </w:t>
            </w:r>
            <w:r w:rsidR="00C43FC1" w:rsidRPr="005F14D2">
              <w:rPr>
                <w:rFonts w:ascii="Times New Roman" w:hAnsi="Times New Roman"/>
                <w:lang w:val="en-US"/>
              </w:rPr>
              <w:t xml:space="preserve">best </w:t>
            </w:r>
            <w:r w:rsidR="00613EE9" w:rsidRPr="005F14D2">
              <w:rPr>
                <w:rFonts w:ascii="Times New Roman" w:hAnsi="Times New Roman"/>
                <w:lang w:val="en-US"/>
              </w:rPr>
              <w:t>estimate</w:t>
            </w:r>
            <w:r w:rsidR="00C43FC1" w:rsidRPr="005F14D2">
              <w:rPr>
                <w:rFonts w:ascii="Times New Roman" w:hAnsi="Times New Roman"/>
                <w:lang w:val="en-US"/>
              </w:rPr>
              <w:t xml:space="preserve"> </w:t>
            </w:r>
            <w:r w:rsidR="00762CC0" w:rsidRPr="005F14D2">
              <w:rPr>
                <w:rFonts w:ascii="Times New Roman" w:hAnsi="Times New Roman"/>
                <w:lang w:val="en-US"/>
              </w:rPr>
              <w:t>and TP calculated as a whole</w:t>
            </w:r>
            <w:del w:id="55" w:author="Author">
              <w:r w:rsidR="00762CC0" w:rsidRPr="005F14D2" w:rsidDel="007315AD">
                <w:rPr>
                  <w:rFonts w:ascii="Times New Roman" w:hAnsi="Times New Roman"/>
                  <w:lang w:val="en-US"/>
                </w:rPr>
                <w:delText xml:space="preserve"> </w:delText>
              </w:r>
              <w:r w:rsidR="00C43FC1" w:rsidRPr="005F14D2" w:rsidDel="007315AD">
                <w:rPr>
                  <w:rFonts w:ascii="Times New Roman" w:hAnsi="Times New Roman"/>
                  <w:lang w:val="en-US"/>
                </w:rPr>
                <w:delText>for obligations with profit parti</w:delText>
              </w:r>
              <w:r w:rsidR="00C43FC1" w:rsidRPr="005F14D2" w:rsidDel="007315AD">
                <w:rPr>
                  <w:rFonts w:ascii="Times New Roman" w:hAnsi="Times New Roman"/>
                  <w:lang w:val="en-US"/>
                </w:rPr>
                <w:delText>c</w:delText>
              </w:r>
              <w:r w:rsidR="00C43FC1" w:rsidRPr="005F14D2" w:rsidDel="007315AD">
                <w:rPr>
                  <w:rFonts w:ascii="Times New Roman" w:hAnsi="Times New Roman"/>
                  <w:lang w:val="en-US"/>
                </w:rPr>
                <w:delText>ipation – future discretionary benefits</w:delText>
              </w:r>
            </w:del>
            <w:r w:rsidR="00C43FC1" w:rsidRPr="005F14D2">
              <w:rPr>
                <w:rFonts w:ascii="Times New Roman" w:hAnsi="Times New Roman"/>
                <w:lang w:val="en-US"/>
              </w:rPr>
              <w:t xml:space="preserve"> – non-life activities</w:t>
            </w:r>
          </w:p>
        </w:tc>
        <w:tc>
          <w:tcPr>
            <w:tcW w:w="4785" w:type="dxa"/>
            <w:hideMark/>
          </w:tcPr>
          <w:p w:rsidR="00C43FC1" w:rsidRPr="005F14D2" w:rsidRDefault="00C43FC1">
            <w:pPr>
              <w:rPr>
                <w:rFonts w:ascii="Times New Roman" w:hAnsi="Times New Roman"/>
                <w:lang w:val="en-US"/>
              </w:rPr>
            </w:pPr>
            <w:r w:rsidRPr="005F14D2">
              <w:rPr>
                <w:rFonts w:ascii="Times New Roman" w:hAnsi="Times New Roman"/>
                <w:lang w:val="en-US"/>
              </w:rPr>
              <w:t>These are the technical provisions without a risk margin for future discretionary benefits in respect of life insu</w:t>
            </w:r>
            <w:r w:rsidRPr="005F14D2">
              <w:rPr>
                <w:rFonts w:ascii="Times New Roman" w:hAnsi="Times New Roman"/>
                <w:lang w:val="en-US"/>
              </w:rPr>
              <w:t>r</w:t>
            </w:r>
            <w:r w:rsidRPr="005F14D2">
              <w:rPr>
                <w:rFonts w:ascii="Times New Roman" w:hAnsi="Times New Roman"/>
                <w:lang w:val="en-US"/>
              </w:rPr>
              <w:t>ance obligations with profit participation, after dedu</w:t>
            </w:r>
            <w:r w:rsidRPr="005F14D2">
              <w:rPr>
                <w:rFonts w:ascii="Times New Roman" w:hAnsi="Times New Roman"/>
                <w:lang w:val="en-US"/>
              </w:rPr>
              <w:t>c</w:t>
            </w:r>
            <w:r w:rsidRPr="005F14D2">
              <w:rPr>
                <w:rFonts w:ascii="Times New Roman" w:hAnsi="Times New Roman"/>
                <w:lang w:val="en-US"/>
              </w:rPr>
              <w:t>tion of the amounts recoverable from reinsurance co</w:t>
            </w:r>
            <w:r w:rsidRPr="005F14D2">
              <w:rPr>
                <w:rFonts w:ascii="Times New Roman" w:hAnsi="Times New Roman"/>
                <w:lang w:val="en-US"/>
              </w:rPr>
              <w:t>n</w:t>
            </w:r>
            <w:r w:rsidRPr="005F14D2">
              <w:rPr>
                <w:rFonts w:ascii="Times New Roman" w:hAnsi="Times New Roman"/>
                <w:lang w:val="en-US"/>
              </w:rPr>
              <w:t>tracts and SPVs, with a floor equal to zero, relating to non-life activities</w:t>
            </w:r>
            <w:r w:rsidR="001E4BB4" w:rsidRPr="005F14D2">
              <w:rPr>
                <w:rFonts w:ascii="Times New Roman" w:hAnsi="Times New Roman"/>
                <w:lang w:val="en-US"/>
              </w:rPr>
              <w:t>.</w:t>
            </w:r>
            <w:r w:rsidRPr="005F14D2">
              <w:rPr>
                <w:rFonts w:ascii="Times New Roman" w:hAnsi="Times New Roman"/>
                <w:lang w:val="en-US"/>
              </w:rPr>
              <w:br/>
            </w:r>
          </w:p>
        </w:tc>
      </w:tr>
      <w:tr w:rsidR="00C43FC1" w:rsidRPr="004F3F67" w:rsidTr="00575921">
        <w:tblPrEx>
          <w:tblW w:w="0" w:type="auto"/>
          <w:tblPrExChange w:id="56" w:author="Author">
            <w:tblPrEx>
              <w:tblW w:w="0" w:type="auto"/>
            </w:tblPrEx>
          </w:tblPrExChange>
        </w:tblPrEx>
        <w:trPr>
          <w:trHeight w:val="360"/>
          <w:trPrChange w:id="57" w:author="Author">
            <w:trPr>
              <w:trHeight w:val="1751"/>
            </w:trPr>
          </w:trPrChange>
        </w:trPr>
        <w:tc>
          <w:tcPr>
            <w:tcW w:w="1862" w:type="dxa"/>
            <w:hideMark/>
            <w:tcPrChange w:id="58" w:author="Author">
              <w:tcPr>
                <w:tcW w:w="1862" w:type="dxa"/>
                <w:hideMark/>
              </w:tcPr>
            </w:tcPrChange>
          </w:tcPr>
          <w:p w:rsidR="00A40A48" w:rsidRDefault="0053478F" w:rsidP="0053478F">
            <w:pPr>
              <w:rPr>
                <w:rFonts w:ascii="Times New Roman" w:hAnsi="Times New Roman"/>
              </w:rPr>
            </w:pPr>
            <w:r w:rsidRPr="005F14D2">
              <w:rPr>
                <w:rFonts w:ascii="Times New Roman" w:hAnsi="Times New Roman"/>
              </w:rPr>
              <w:t>C0110/R0220</w:t>
            </w:r>
          </w:p>
          <w:p w:rsidR="00C43FC1" w:rsidRPr="005F14D2" w:rsidRDefault="00A40A48" w:rsidP="0053478F">
            <w:pPr>
              <w:rPr>
                <w:rFonts w:ascii="Times New Roman" w:hAnsi="Times New Roman"/>
              </w:rPr>
            </w:pPr>
            <w:r>
              <w:rPr>
                <w:rFonts w:ascii="Times New Roman" w:hAnsi="Times New Roman"/>
              </w:rPr>
              <w:t>(</w:t>
            </w:r>
            <w:r w:rsidR="00C43FC1" w:rsidRPr="005F14D2">
              <w:rPr>
                <w:rFonts w:ascii="Times New Roman" w:hAnsi="Times New Roman"/>
              </w:rPr>
              <w:t>F20</w:t>
            </w:r>
            <w:r>
              <w:rPr>
                <w:rFonts w:ascii="Times New Roman" w:hAnsi="Times New Roman"/>
              </w:rPr>
              <w:t>)</w:t>
            </w:r>
          </w:p>
        </w:tc>
        <w:tc>
          <w:tcPr>
            <w:tcW w:w="2641" w:type="dxa"/>
            <w:hideMark/>
            <w:tcPrChange w:id="59" w:author="Author">
              <w:tcPr>
                <w:tcW w:w="2641" w:type="dxa"/>
                <w:hideMark/>
              </w:tcPr>
            </w:tcPrChange>
          </w:tcPr>
          <w:p w:rsidR="00C43FC1" w:rsidRPr="005F14D2" w:rsidRDefault="00987151" w:rsidP="00987151">
            <w:pPr>
              <w:rPr>
                <w:rFonts w:ascii="Times New Roman" w:hAnsi="Times New Roman"/>
                <w:lang w:val="en-US"/>
              </w:rPr>
            </w:pPr>
            <w:ins w:id="60" w:author="Author">
              <w:r>
                <w:rPr>
                  <w:rFonts w:ascii="Times New Roman" w:hAnsi="Times New Roman"/>
                  <w:lang w:val="en-US"/>
                </w:rPr>
                <w:t>O</w:t>
              </w:r>
              <w:r w:rsidRPr="005F14D2">
                <w:rPr>
                  <w:rFonts w:ascii="Times New Roman" w:hAnsi="Times New Roman"/>
                  <w:lang w:val="en-US"/>
                </w:rPr>
                <w:t>bligations with profit parti</w:t>
              </w:r>
              <w:r w:rsidRPr="005F14D2">
                <w:rPr>
                  <w:rFonts w:ascii="Times New Roman" w:hAnsi="Times New Roman"/>
                  <w:lang w:val="en-US"/>
                </w:rPr>
                <w:t>c</w:t>
              </w:r>
              <w:r w:rsidRPr="005F14D2">
                <w:rPr>
                  <w:rFonts w:ascii="Times New Roman" w:hAnsi="Times New Roman"/>
                  <w:lang w:val="en-US"/>
                </w:rPr>
                <w:t xml:space="preserve">ipation – future discretionary benefits </w:t>
              </w:r>
              <w:r>
                <w:rPr>
                  <w:rFonts w:ascii="Times New Roman" w:hAnsi="Times New Roman"/>
                  <w:lang w:val="en-US"/>
                </w:rPr>
                <w:t xml:space="preserve">- </w:t>
              </w:r>
            </w:ins>
            <w:r w:rsidR="00C43FC1" w:rsidRPr="005F14D2">
              <w:rPr>
                <w:rFonts w:ascii="Times New Roman" w:hAnsi="Times New Roman"/>
                <w:lang w:val="en-US"/>
              </w:rPr>
              <w:t xml:space="preserve">Net </w:t>
            </w:r>
            <w:r w:rsidR="00AD1E3C">
              <w:rPr>
                <w:rFonts w:ascii="Times New Roman" w:hAnsi="Times New Roman"/>
                <w:lang w:val="en-US"/>
              </w:rPr>
              <w:t xml:space="preserve">(of reinsurance/ SPV) </w:t>
            </w:r>
            <w:r w:rsidR="00C43FC1" w:rsidRPr="005F14D2">
              <w:rPr>
                <w:rFonts w:ascii="Times New Roman" w:hAnsi="Times New Roman"/>
                <w:lang w:val="en-US"/>
              </w:rPr>
              <w:t xml:space="preserve">best estimate </w:t>
            </w:r>
            <w:r w:rsidR="00762CC0" w:rsidRPr="005F14D2">
              <w:rPr>
                <w:rFonts w:ascii="Times New Roman" w:hAnsi="Times New Roman"/>
                <w:lang w:val="en-US"/>
              </w:rPr>
              <w:t xml:space="preserve">and TP calculated as a whole </w:t>
            </w:r>
            <w:del w:id="61" w:author="Author">
              <w:r w:rsidR="00C43FC1" w:rsidRPr="005F14D2" w:rsidDel="00987151">
                <w:rPr>
                  <w:rFonts w:ascii="Times New Roman" w:hAnsi="Times New Roman"/>
                  <w:lang w:val="en-US"/>
                </w:rPr>
                <w:delText>for obligations with profit parti</w:delText>
              </w:r>
              <w:r w:rsidR="00C43FC1" w:rsidRPr="005F14D2" w:rsidDel="00987151">
                <w:rPr>
                  <w:rFonts w:ascii="Times New Roman" w:hAnsi="Times New Roman"/>
                  <w:lang w:val="en-US"/>
                </w:rPr>
                <w:delText>c</w:delText>
              </w:r>
              <w:r w:rsidR="00C43FC1" w:rsidRPr="005F14D2" w:rsidDel="00987151">
                <w:rPr>
                  <w:rFonts w:ascii="Times New Roman" w:hAnsi="Times New Roman"/>
                  <w:lang w:val="en-US"/>
                </w:rPr>
                <w:delText xml:space="preserve">ipation – future discretionary benefits </w:delText>
              </w:r>
            </w:del>
            <w:r w:rsidR="00C43FC1" w:rsidRPr="005F14D2">
              <w:rPr>
                <w:rFonts w:ascii="Times New Roman" w:hAnsi="Times New Roman"/>
                <w:lang w:val="en-US"/>
              </w:rPr>
              <w:t>– life activities</w:t>
            </w:r>
          </w:p>
        </w:tc>
        <w:tc>
          <w:tcPr>
            <w:tcW w:w="4785" w:type="dxa"/>
            <w:hideMark/>
            <w:tcPrChange w:id="62" w:author="Author">
              <w:tcPr>
                <w:tcW w:w="4785" w:type="dxa"/>
                <w:hideMark/>
              </w:tcPr>
            </w:tcPrChange>
          </w:tcPr>
          <w:p w:rsidR="00C43FC1" w:rsidRPr="005F14D2" w:rsidRDefault="00C43FC1">
            <w:pPr>
              <w:rPr>
                <w:rFonts w:ascii="Times New Roman" w:hAnsi="Times New Roman"/>
                <w:lang w:val="en-US"/>
              </w:rPr>
            </w:pPr>
            <w:r w:rsidRPr="005F14D2">
              <w:rPr>
                <w:rFonts w:ascii="Times New Roman" w:hAnsi="Times New Roman"/>
                <w:lang w:val="en-US"/>
              </w:rPr>
              <w:t>These are the technical provisions without a risk margin for future discretionary benefits in respect of life insu</w:t>
            </w:r>
            <w:r w:rsidRPr="005F14D2">
              <w:rPr>
                <w:rFonts w:ascii="Times New Roman" w:hAnsi="Times New Roman"/>
                <w:lang w:val="en-US"/>
              </w:rPr>
              <w:t>r</w:t>
            </w:r>
            <w:r w:rsidRPr="005F14D2">
              <w:rPr>
                <w:rFonts w:ascii="Times New Roman" w:hAnsi="Times New Roman"/>
                <w:lang w:val="en-US"/>
              </w:rPr>
              <w:t>ance obligations with profit participation, after dedu</w:t>
            </w:r>
            <w:r w:rsidRPr="005F14D2">
              <w:rPr>
                <w:rFonts w:ascii="Times New Roman" w:hAnsi="Times New Roman"/>
                <w:lang w:val="en-US"/>
              </w:rPr>
              <w:t>c</w:t>
            </w:r>
            <w:r w:rsidRPr="005F14D2">
              <w:rPr>
                <w:rFonts w:ascii="Times New Roman" w:hAnsi="Times New Roman"/>
                <w:lang w:val="en-US"/>
              </w:rPr>
              <w:t>tion of the amounts recoverable from reinsurance co</w:t>
            </w:r>
            <w:r w:rsidRPr="005F14D2">
              <w:rPr>
                <w:rFonts w:ascii="Times New Roman" w:hAnsi="Times New Roman"/>
                <w:lang w:val="en-US"/>
              </w:rPr>
              <w:t>n</w:t>
            </w:r>
            <w:r w:rsidRPr="005F14D2">
              <w:rPr>
                <w:rFonts w:ascii="Times New Roman" w:hAnsi="Times New Roman"/>
                <w:lang w:val="en-US"/>
              </w:rPr>
              <w:t>tracts and SPVs, with a floor equal to zero, relating to life activities</w:t>
            </w:r>
            <w:r w:rsidR="001E4BB4" w:rsidRPr="005F14D2">
              <w:rPr>
                <w:rFonts w:ascii="Times New Roman" w:hAnsi="Times New Roman"/>
                <w:lang w:val="en-US"/>
              </w:rPr>
              <w:t>.</w:t>
            </w:r>
          </w:p>
        </w:tc>
      </w:tr>
      <w:tr w:rsidR="00C43FC1" w:rsidRPr="004F3F67" w:rsidTr="005F14D2">
        <w:trPr>
          <w:trHeight w:val="1677"/>
        </w:trPr>
        <w:tc>
          <w:tcPr>
            <w:tcW w:w="1862" w:type="dxa"/>
            <w:hideMark/>
          </w:tcPr>
          <w:p w:rsidR="00A40A48" w:rsidRDefault="0053478F" w:rsidP="0053478F">
            <w:pPr>
              <w:rPr>
                <w:rFonts w:ascii="Times New Roman" w:hAnsi="Times New Roman"/>
              </w:rPr>
            </w:pPr>
            <w:r w:rsidRPr="005F14D2">
              <w:rPr>
                <w:rFonts w:ascii="Times New Roman" w:hAnsi="Times New Roman"/>
              </w:rPr>
              <w:t>C0090/R0230</w:t>
            </w:r>
          </w:p>
          <w:p w:rsidR="00C43FC1" w:rsidRPr="005F14D2" w:rsidRDefault="00A40A48" w:rsidP="0053478F">
            <w:pPr>
              <w:rPr>
                <w:rFonts w:ascii="Times New Roman" w:hAnsi="Times New Roman"/>
              </w:rPr>
            </w:pPr>
            <w:r>
              <w:rPr>
                <w:rFonts w:ascii="Times New Roman" w:hAnsi="Times New Roman"/>
              </w:rPr>
              <w:t>(</w:t>
            </w:r>
            <w:r w:rsidR="00C43FC1" w:rsidRPr="005F14D2">
              <w:rPr>
                <w:rFonts w:ascii="Times New Roman" w:hAnsi="Times New Roman"/>
              </w:rPr>
              <w:t>D21</w:t>
            </w:r>
            <w:r>
              <w:rPr>
                <w:rFonts w:ascii="Times New Roman" w:hAnsi="Times New Roman"/>
              </w:rPr>
              <w:t>)</w:t>
            </w:r>
          </w:p>
        </w:tc>
        <w:tc>
          <w:tcPr>
            <w:tcW w:w="2641" w:type="dxa"/>
            <w:hideMark/>
          </w:tcPr>
          <w:p w:rsidR="00C43FC1" w:rsidRPr="005F14D2" w:rsidRDefault="00987151" w:rsidP="00987151">
            <w:pPr>
              <w:rPr>
                <w:rFonts w:ascii="Times New Roman" w:hAnsi="Times New Roman"/>
                <w:lang w:val="en-US"/>
              </w:rPr>
            </w:pPr>
            <w:ins w:id="63" w:author="Author">
              <w:r>
                <w:rPr>
                  <w:rFonts w:ascii="Times New Roman" w:hAnsi="Times New Roman"/>
                  <w:lang w:val="en-US"/>
                </w:rPr>
                <w:t>I</w:t>
              </w:r>
              <w:r w:rsidRPr="005F14D2">
                <w:rPr>
                  <w:rFonts w:ascii="Times New Roman" w:hAnsi="Times New Roman"/>
                  <w:lang w:val="en-US"/>
                </w:rPr>
                <w:t xml:space="preserve">ndex-linked and unit-linked </w:t>
              </w:r>
              <w:r>
                <w:rPr>
                  <w:rFonts w:ascii="Times New Roman" w:hAnsi="Times New Roman"/>
                  <w:lang w:val="en-US"/>
                </w:rPr>
                <w:t xml:space="preserve">insurance </w:t>
              </w:r>
              <w:r w:rsidRPr="005F14D2">
                <w:rPr>
                  <w:rFonts w:ascii="Times New Roman" w:hAnsi="Times New Roman"/>
                  <w:lang w:val="en-US"/>
                </w:rPr>
                <w:t xml:space="preserve">obligations </w:t>
              </w:r>
              <w:r>
                <w:rPr>
                  <w:rFonts w:ascii="Times New Roman" w:hAnsi="Times New Roman"/>
                  <w:lang w:val="en-US"/>
                </w:rPr>
                <w:t xml:space="preserve">- </w:t>
              </w:r>
            </w:ins>
            <w:r w:rsidR="00C43FC1" w:rsidRPr="005F14D2">
              <w:rPr>
                <w:rFonts w:ascii="Times New Roman" w:hAnsi="Times New Roman"/>
                <w:lang w:val="en-US"/>
              </w:rPr>
              <w:t xml:space="preserve">Net </w:t>
            </w:r>
            <w:r w:rsidR="00AD1E3C">
              <w:rPr>
                <w:rFonts w:ascii="Times New Roman" w:hAnsi="Times New Roman"/>
                <w:lang w:val="en-US"/>
              </w:rPr>
              <w:t xml:space="preserve">(of reinsurance/ SPV) </w:t>
            </w:r>
            <w:r w:rsidR="00C43FC1" w:rsidRPr="005F14D2">
              <w:rPr>
                <w:rFonts w:ascii="Times New Roman" w:hAnsi="Times New Roman"/>
                <w:lang w:val="en-US"/>
              </w:rPr>
              <w:t xml:space="preserve">best estimate </w:t>
            </w:r>
            <w:r w:rsidR="00762CC0" w:rsidRPr="005F14D2">
              <w:rPr>
                <w:rFonts w:ascii="Times New Roman" w:hAnsi="Times New Roman"/>
                <w:lang w:val="en-US"/>
              </w:rPr>
              <w:t>and TP calculated as a whole</w:t>
            </w:r>
            <w:r w:rsidR="00C43FC1" w:rsidRPr="005F14D2">
              <w:rPr>
                <w:rFonts w:ascii="Times New Roman" w:hAnsi="Times New Roman"/>
                <w:lang w:val="en-US"/>
              </w:rPr>
              <w:t xml:space="preserve"> </w:t>
            </w:r>
            <w:del w:id="64" w:author="Author">
              <w:r w:rsidR="00C43FC1" w:rsidRPr="005F14D2" w:rsidDel="00987151">
                <w:rPr>
                  <w:rFonts w:ascii="Times New Roman" w:hAnsi="Times New Roman"/>
                  <w:lang w:val="en-US"/>
                </w:rPr>
                <w:delText xml:space="preserve">for index-linked and unit-linked obligations </w:delText>
              </w:r>
            </w:del>
            <w:r w:rsidR="00C43FC1" w:rsidRPr="005F14D2">
              <w:rPr>
                <w:rFonts w:ascii="Times New Roman" w:hAnsi="Times New Roman"/>
                <w:lang w:val="en-US"/>
              </w:rPr>
              <w:t>– non-life activities</w:t>
            </w:r>
          </w:p>
        </w:tc>
        <w:tc>
          <w:tcPr>
            <w:tcW w:w="4785" w:type="dxa"/>
            <w:hideMark/>
          </w:tcPr>
          <w:p w:rsidR="00C43FC1" w:rsidRPr="005F14D2" w:rsidRDefault="00C43FC1">
            <w:pPr>
              <w:rPr>
                <w:rFonts w:ascii="Times New Roman" w:hAnsi="Times New Roman"/>
                <w:lang w:val="en-US"/>
              </w:rPr>
            </w:pPr>
            <w:r w:rsidRPr="005F14D2">
              <w:rPr>
                <w:rFonts w:ascii="Times New Roman" w:hAnsi="Times New Roman"/>
                <w:lang w:val="en-US"/>
              </w:rPr>
              <w:t>These are the technical provisions without a risk margin for index-linked and unit-linked life insurance oblig</w:t>
            </w:r>
            <w:r w:rsidRPr="005F14D2">
              <w:rPr>
                <w:rFonts w:ascii="Times New Roman" w:hAnsi="Times New Roman"/>
                <w:lang w:val="en-US"/>
              </w:rPr>
              <w:t>a</w:t>
            </w:r>
            <w:r w:rsidRPr="005F14D2">
              <w:rPr>
                <w:rFonts w:ascii="Times New Roman" w:hAnsi="Times New Roman"/>
                <w:lang w:val="en-US"/>
              </w:rPr>
              <w:t>tions and reinsurance obligations relating to such insu</w:t>
            </w:r>
            <w:r w:rsidRPr="005F14D2">
              <w:rPr>
                <w:rFonts w:ascii="Times New Roman" w:hAnsi="Times New Roman"/>
                <w:lang w:val="en-US"/>
              </w:rPr>
              <w:t>r</w:t>
            </w:r>
            <w:r w:rsidRPr="005F14D2">
              <w:rPr>
                <w:rFonts w:ascii="Times New Roman" w:hAnsi="Times New Roman"/>
                <w:lang w:val="en-US"/>
              </w:rPr>
              <w:t>ance obligations, after deduction of the amounts reco</w:t>
            </w:r>
            <w:r w:rsidRPr="005F14D2">
              <w:rPr>
                <w:rFonts w:ascii="Times New Roman" w:hAnsi="Times New Roman"/>
                <w:lang w:val="en-US"/>
              </w:rPr>
              <w:t>v</w:t>
            </w:r>
            <w:r w:rsidRPr="005F14D2">
              <w:rPr>
                <w:rFonts w:ascii="Times New Roman" w:hAnsi="Times New Roman"/>
                <w:lang w:val="en-US"/>
              </w:rPr>
              <w:t>erable from reinsurance contracts and SPVs, with a floor equal to zero, relating to non-life activities.</w:t>
            </w:r>
            <w:r w:rsidRPr="005F14D2">
              <w:rPr>
                <w:rFonts w:ascii="Times New Roman" w:hAnsi="Times New Roman"/>
                <w:lang w:val="en-US"/>
              </w:rPr>
              <w:br/>
            </w:r>
          </w:p>
        </w:tc>
      </w:tr>
      <w:tr w:rsidR="00C43FC1" w:rsidRPr="004F3F67" w:rsidTr="005F14D2">
        <w:trPr>
          <w:trHeight w:val="1703"/>
        </w:trPr>
        <w:tc>
          <w:tcPr>
            <w:tcW w:w="1862" w:type="dxa"/>
            <w:hideMark/>
          </w:tcPr>
          <w:p w:rsidR="00A40A48" w:rsidRDefault="0053478F" w:rsidP="0053478F">
            <w:pPr>
              <w:rPr>
                <w:rFonts w:ascii="Times New Roman" w:hAnsi="Times New Roman"/>
              </w:rPr>
            </w:pPr>
            <w:r w:rsidRPr="005F14D2">
              <w:rPr>
                <w:rFonts w:ascii="Times New Roman" w:hAnsi="Times New Roman"/>
              </w:rPr>
              <w:t>C0110/R0230</w:t>
            </w:r>
          </w:p>
          <w:p w:rsidR="00C43FC1" w:rsidRPr="005F14D2" w:rsidRDefault="00A40A48" w:rsidP="0053478F">
            <w:pPr>
              <w:rPr>
                <w:rFonts w:ascii="Times New Roman" w:hAnsi="Times New Roman"/>
              </w:rPr>
            </w:pPr>
            <w:r>
              <w:rPr>
                <w:rFonts w:ascii="Times New Roman" w:hAnsi="Times New Roman"/>
              </w:rPr>
              <w:t>(</w:t>
            </w:r>
            <w:r w:rsidR="00C43FC1" w:rsidRPr="005F14D2">
              <w:rPr>
                <w:rFonts w:ascii="Times New Roman" w:hAnsi="Times New Roman"/>
              </w:rPr>
              <w:t>F21</w:t>
            </w:r>
            <w:r>
              <w:rPr>
                <w:rFonts w:ascii="Times New Roman" w:hAnsi="Times New Roman"/>
              </w:rPr>
              <w:t>)</w:t>
            </w:r>
          </w:p>
        </w:tc>
        <w:tc>
          <w:tcPr>
            <w:tcW w:w="2641" w:type="dxa"/>
            <w:hideMark/>
          </w:tcPr>
          <w:p w:rsidR="00C43FC1" w:rsidRPr="005F14D2" w:rsidRDefault="00987151" w:rsidP="00987151">
            <w:pPr>
              <w:rPr>
                <w:rFonts w:ascii="Times New Roman" w:hAnsi="Times New Roman"/>
                <w:lang w:val="en-US"/>
              </w:rPr>
            </w:pPr>
            <w:ins w:id="65" w:author="Author">
              <w:r>
                <w:rPr>
                  <w:rFonts w:ascii="Times New Roman" w:hAnsi="Times New Roman"/>
                  <w:lang w:val="en-US"/>
                </w:rPr>
                <w:t>I</w:t>
              </w:r>
              <w:r w:rsidRPr="005F14D2">
                <w:rPr>
                  <w:rFonts w:ascii="Times New Roman" w:hAnsi="Times New Roman"/>
                  <w:lang w:val="en-US"/>
                </w:rPr>
                <w:t xml:space="preserve">ndex-linked and unit-linked </w:t>
              </w:r>
              <w:r>
                <w:rPr>
                  <w:rFonts w:ascii="Times New Roman" w:hAnsi="Times New Roman"/>
                  <w:lang w:val="en-US"/>
                </w:rPr>
                <w:t xml:space="preserve">insurance </w:t>
              </w:r>
              <w:r w:rsidRPr="005F14D2">
                <w:rPr>
                  <w:rFonts w:ascii="Times New Roman" w:hAnsi="Times New Roman"/>
                  <w:lang w:val="en-US"/>
                </w:rPr>
                <w:t xml:space="preserve">obligations </w:t>
              </w:r>
              <w:r>
                <w:rPr>
                  <w:rFonts w:ascii="Times New Roman" w:hAnsi="Times New Roman"/>
                  <w:lang w:val="en-US"/>
                </w:rPr>
                <w:t xml:space="preserve">- </w:t>
              </w:r>
            </w:ins>
            <w:r w:rsidR="00C43FC1" w:rsidRPr="005F14D2">
              <w:rPr>
                <w:rFonts w:ascii="Times New Roman" w:hAnsi="Times New Roman"/>
                <w:lang w:val="en-US"/>
              </w:rPr>
              <w:t xml:space="preserve">Net </w:t>
            </w:r>
            <w:r w:rsidR="00AD1E3C">
              <w:rPr>
                <w:rFonts w:ascii="Times New Roman" w:hAnsi="Times New Roman"/>
                <w:lang w:val="en-US"/>
              </w:rPr>
              <w:t xml:space="preserve">(of reinsurance/ SPV) </w:t>
            </w:r>
            <w:r w:rsidR="00C43FC1" w:rsidRPr="005F14D2">
              <w:rPr>
                <w:rFonts w:ascii="Times New Roman" w:hAnsi="Times New Roman"/>
                <w:lang w:val="en-US"/>
              </w:rPr>
              <w:t xml:space="preserve">best estimate </w:t>
            </w:r>
            <w:r w:rsidR="00762CC0" w:rsidRPr="005F14D2">
              <w:rPr>
                <w:rFonts w:ascii="Times New Roman" w:hAnsi="Times New Roman"/>
                <w:lang w:val="en-US"/>
              </w:rPr>
              <w:t xml:space="preserve">and TP calculated as a </w:t>
            </w:r>
            <w:r w:rsidR="0053478F" w:rsidRPr="005F14D2">
              <w:rPr>
                <w:rFonts w:ascii="Times New Roman" w:hAnsi="Times New Roman"/>
                <w:lang w:val="en-US"/>
              </w:rPr>
              <w:t>whole</w:t>
            </w:r>
            <w:del w:id="66" w:author="Author">
              <w:r w:rsidR="0053478F" w:rsidRPr="005F14D2" w:rsidDel="00987151">
                <w:rPr>
                  <w:rFonts w:ascii="Times New Roman" w:hAnsi="Times New Roman"/>
                  <w:lang w:val="en-US"/>
                </w:rPr>
                <w:delText xml:space="preserve"> </w:delText>
              </w:r>
            </w:del>
            <w:ins w:id="67" w:author="Author">
              <w:r>
                <w:rPr>
                  <w:rFonts w:ascii="Times New Roman" w:hAnsi="Times New Roman"/>
                  <w:lang w:val="en-US"/>
                </w:rPr>
                <w:t xml:space="preserve"> </w:t>
              </w:r>
            </w:ins>
            <w:del w:id="68" w:author="Author">
              <w:r w:rsidR="0053478F" w:rsidRPr="005F14D2" w:rsidDel="00987151">
                <w:rPr>
                  <w:rFonts w:ascii="Times New Roman" w:hAnsi="Times New Roman"/>
                  <w:lang w:val="en-US"/>
                </w:rPr>
                <w:delText>for</w:delText>
              </w:r>
              <w:r w:rsidR="00C43FC1" w:rsidRPr="005F14D2" w:rsidDel="00987151">
                <w:rPr>
                  <w:rFonts w:ascii="Times New Roman" w:hAnsi="Times New Roman"/>
                  <w:lang w:val="en-US"/>
                </w:rPr>
                <w:delText xml:space="preserve"> index-linked and unit-linked obligations </w:delText>
              </w:r>
            </w:del>
            <w:r w:rsidR="00C43FC1" w:rsidRPr="005F14D2">
              <w:rPr>
                <w:rFonts w:ascii="Times New Roman" w:hAnsi="Times New Roman"/>
                <w:lang w:val="en-US"/>
              </w:rPr>
              <w:t>– life activities</w:t>
            </w:r>
          </w:p>
        </w:tc>
        <w:tc>
          <w:tcPr>
            <w:tcW w:w="4785" w:type="dxa"/>
            <w:hideMark/>
          </w:tcPr>
          <w:p w:rsidR="00C43FC1" w:rsidRPr="005F14D2" w:rsidRDefault="00C43FC1">
            <w:pPr>
              <w:rPr>
                <w:rFonts w:ascii="Times New Roman" w:hAnsi="Times New Roman"/>
                <w:lang w:val="en-US"/>
              </w:rPr>
            </w:pPr>
            <w:r w:rsidRPr="005F14D2">
              <w:rPr>
                <w:rFonts w:ascii="Times New Roman" w:hAnsi="Times New Roman"/>
                <w:lang w:val="en-US"/>
              </w:rPr>
              <w:t>These are the technical provisions without a risk margin for index-linked and unit-linked life insurance oblig</w:t>
            </w:r>
            <w:r w:rsidRPr="005F14D2">
              <w:rPr>
                <w:rFonts w:ascii="Times New Roman" w:hAnsi="Times New Roman"/>
                <w:lang w:val="en-US"/>
              </w:rPr>
              <w:t>a</w:t>
            </w:r>
            <w:r w:rsidRPr="005F14D2">
              <w:rPr>
                <w:rFonts w:ascii="Times New Roman" w:hAnsi="Times New Roman"/>
                <w:lang w:val="en-US"/>
              </w:rPr>
              <w:t>tions and reinsurance obligations relating to such insu</w:t>
            </w:r>
            <w:r w:rsidRPr="005F14D2">
              <w:rPr>
                <w:rFonts w:ascii="Times New Roman" w:hAnsi="Times New Roman"/>
                <w:lang w:val="en-US"/>
              </w:rPr>
              <w:t>r</w:t>
            </w:r>
            <w:r w:rsidRPr="005F14D2">
              <w:rPr>
                <w:rFonts w:ascii="Times New Roman" w:hAnsi="Times New Roman"/>
                <w:lang w:val="en-US"/>
              </w:rPr>
              <w:t>ance obligations, after deduction of the amounts reco</w:t>
            </w:r>
            <w:r w:rsidRPr="005F14D2">
              <w:rPr>
                <w:rFonts w:ascii="Times New Roman" w:hAnsi="Times New Roman"/>
                <w:lang w:val="en-US"/>
              </w:rPr>
              <w:t>v</w:t>
            </w:r>
            <w:r w:rsidRPr="005F14D2">
              <w:rPr>
                <w:rFonts w:ascii="Times New Roman" w:hAnsi="Times New Roman"/>
                <w:lang w:val="en-US"/>
              </w:rPr>
              <w:t>erable from reinsurance contracts and SPVs, with a floor equal to zero, relating to life activities.</w:t>
            </w:r>
            <w:r w:rsidRPr="005F14D2">
              <w:rPr>
                <w:rFonts w:ascii="Times New Roman" w:hAnsi="Times New Roman"/>
                <w:lang w:val="en-US"/>
              </w:rPr>
              <w:br/>
            </w:r>
          </w:p>
        </w:tc>
      </w:tr>
      <w:tr w:rsidR="00C43FC1" w:rsidRPr="004F3F67" w:rsidTr="005F14D2">
        <w:trPr>
          <w:trHeight w:val="1763"/>
        </w:trPr>
        <w:tc>
          <w:tcPr>
            <w:tcW w:w="1862" w:type="dxa"/>
            <w:hideMark/>
          </w:tcPr>
          <w:p w:rsidR="00EB2EAD" w:rsidRDefault="0053478F" w:rsidP="0053478F">
            <w:pPr>
              <w:rPr>
                <w:rFonts w:ascii="Times New Roman" w:hAnsi="Times New Roman"/>
              </w:rPr>
            </w:pPr>
            <w:r w:rsidRPr="005F14D2">
              <w:rPr>
                <w:rFonts w:ascii="Times New Roman" w:hAnsi="Times New Roman"/>
              </w:rPr>
              <w:t>C0090/R0240</w:t>
            </w:r>
          </w:p>
          <w:p w:rsidR="00C43FC1" w:rsidRPr="005F14D2" w:rsidRDefault="00EB2EAD" w:rsidP="0053478F">
            <w:pPr>
              <w:rPr>
                <w:rFonts w:ascii="Times New Roman" w:hAnsi="Times New Roman"/>
              </w:rPr>
            </w:pPr>
            <w:r>
              <w:rPr>
                <w:rFonts w:ascii="Times New Roman" w:hAnsi="Times New Roman"/>
              </w:rPr>
              <w:t>(</w:t>
            </w:r>
            <w:r w:rsidR="00C43FC1" w:rsidRPr="005F14D2">
              <w:rPr>
                <w:rFonts w:ascii="Times New Roman" w:hAnsi="Times New Roman"/>
              </w:rPr>
              <w:t>D22</w:t>
            </w:r>
            <w:r>
              <w:rPr>
                <w:rFonts w:ascii="Times New Roman" w:hAnsi="Times New Roman"/>
              </w:rPr>
              <w:t>)</w:t>
            </w:r>
          </w:p>
        </w:tc>
        <w:tc>
          <w:tcPr>
            <w:tcW w:w="2641" w:type="dxa"/>
            <w:hideMark/>
          </w:tcPr>
          <w:p w:rsidR="00C43FC1" w:rsidRPr="005F14D2" w:rsidRDefault="0082031D" w:rsidP="0082031D">
            <w:pPr>
              <w:rPr>
                <w:rFonts w:ascii="Times New Roman" w:hAnsi="Times New Roman"/>
                <w:lang w:val="en-US"/>
              </w:rPr>
            </w:pPr>
            <w:ins w:id="69" w:author="Author">
              <w:r>
                <w:rPr>
                  <w:rFonts w:ascii="Times New Roman" w:hAnsi="Times New Roman"/>
                  <w:lang w:val="en-US"/>
                </w:rPr>
                <w:t>O</w:t>
              </w:r>
              <w:r w:rsidRPr="00F36737">
                <w:rPr>
                  <w:rFonts w:ascii="Times New Roman" w:hAnsi="Times New Roman"/>
                  <w:lang w:val="en-US"/>
                </w:rPr>
                <w:t>ther life (re)insurance and health (re)insurance oblig</w:t>
              </w:r>
              <w:r w:rsidRPr="00F36737">
                <w:rPr>
                  <w:rFonts w:ascii="Times New Roman" w:hAnsi="Times New Roman"/>
                  <w:lang w:val="en-US"/>
                </w:rPr>
                <w:t>a</w:t>
              </w:r>
              <w:r w:rsidRPr="00F36737">
                <w:rPr>
                  <w:rFonts w:ascii="Times New Roman" w:hAnsi="Times New Roman"/>
                  <w:lang w:val="en-US"/>
                </w:rPr>
                <w:t>tions</w:t>
              </w:r>
              <w:r>
                <w:rPr>
                  <w:rFonts w:ascii="Times New Roman" w:hAnsi="Times New Roman"/>
                  <w:lang w:val="en-US"/>
                </w:rPr>
                <w:t xml:space="preserve"> - </w:t>
              </w:r>
            </w:ins>
            <w:r w:rsidR="00C43FC1" w:rsidRPr="005F14D2">
              <w:rPr>
                <w:rFonts w:ascii="Times New Roman" w:hAnsi="Times New Roman"/>
                <w:lang w:val="en-US"/>
              </w:rPr>
              <w:t xml:space="preserve">Net </w:t>
            </w:r>
            <w:r w:rsidR="00AD1E3C">
              <w:rPr>
                <w:rFonts w:ascii="Times New Roman" w:hAnsi="Times New Roman"/>
                <w:lang w:val="en-US"/>
              </w:rPr>
              <w:t xml:space="preserve">(of reinsurance/ SPV) </w:t>
            </w:r>
            <w:r w:rsidR="00C43FC1" w:rsidRPr="005F14D2">
              <w:rPr>
                <w:rFonts w:ascii="Times New Roman" w:hAnsi="Times New Roman"/>
                <w:lang w:val="en-US"/>
              </w:rPr>
              <w:t>best estimate</w:t>
            </w:r>
            <w:r w:rsidR="00762CC0" w:rsidRPr="005F14D2">
              <w:rPr>
                <w:rFonts w:ascii="Times New Roman" w:hAnsi="Times New Roman"/>
                <w:lang w:val="en-US"/>
              </w:rPr>
              <w:t xml:space="preserve"> and TP calculated as a whole</w:t>
            </w:r>
            <w:del w:id="70" w:author="Author">
              <w:r w:rsidR="00C43FC1" w:rsidRPr="005F14D2" w:rsidDel="0082031D">
                <w:rPr>
                  <w:rFonts w:ascii="Times New Roman" w:hAnsi="Times New Roman"/>
                  <w:lang w:val="en-US"/>
                </w:rPr>
                <w:delText xml:space="preserve"> </w:delText>
              </w:r>
            </w:del>
            <w:ins w:id="71" w:author="Author">
              <w:r>
                <w:rPr>
                  <w:rFonts w:ascii="Times New Roman" w:hAnsi="Times New Roman"/>
                  <w:lang w:val="en-US"/>
                </w:rPr>
                <w:t xml:space="preserve"> </w:t>
              </w:r>
            </w:ins>
            <w:del w:id="72" w:author="Author">
              <w:r w:rsidR="00C43FC1" w:rsidRPr="005F14D2" w:rsidDel="0082031D">
                <w:rPr>
                  <w:rFonts w:ascii="Times New Roman" w:hAnsi="Times New Roman"/>
                  <w:lang w:val="en-US"/>
                </w:rPr>
                <w:delText xml:space="preserve">for other life </w:delText>
              </w:r>
              <w:r w:rsidR="000B3AAE" w:rsidRPr="005F14D2" w:rsidDel="0082031D">
                <w:rPr>
                  <w:rFonts w:ascii="Times New Roman" w:hAnsi="Times New Roman"/>
                  <w:lang w:val="en-US"/>
                </w:rPr>
                <w:delText xml:space="preserve">and health </w:delText>
              </w:r>
              <w:r w:rsidR="00C43FC1" w:rsidRPr="005F14D2" w:rsidDel="0082031D">
                <w:rPr>
                  <w:rFonts w:ascii="Times New Roman" w:hAnsi="Times New Roman"/>
                  <w:lang w:val="en-US"/>
                </w:rPr>
                <w:delText xml:space="preserve">(re)insurance obligations </w:delText>
              </w:r>
            </w:del>
            <w:r w:rsidR="00C43FC1" w:rsidRPr="005F14D2">
              <w:rPr>
                <w:rFonts w:ascii="Times New Roman" w:hAnsi="Times New Roman"/>
                <w:lang w:val="en-US"/>
              </w:rPr>
              <w:t>– non-life activities</w:t>
            </w:r>
          </w:p>
        </w:tc>
        <w:tc>
          <w:tcPr>
            <w:tcW w:w="4785" w:type="dxa"/>
            <w:hideMark/>
          </w:tcPr>
          <w:p w:rsidR="00C43FC1" w:rsidRPr="005F14D2" w:rsidRDefault="00C43FC1">
            <w:pPr>
              <w:rPr>
                <w:rFonts w:ascii="Times New Roman" w:hAnsi="Times New Roman"/>
                <w:lang w:val="en-US"/>
              </w:rPr>
            </w:pPr>
            <w:r w:rsidRPr="005F14D2">
              <w:rPr>
                <w:rFonts w:ascii="Times New Roman" w:hAnsi="Times New Roman"/>
                <w:lang w:val="en-US"/>
              </w:rPr>
              <w:t>These are the technical provisions without a risk margin for other life insurance obligations and reinsurance obl</w:t>
            </w:r>
            <w:r w:rsidRPr="005F14D2">
              <w:rPr>
                <w:rFonts w:ascii="Times New Roman" w:hAnsi="Times New Roman"/>
                <w:lang w:val="en-US"/>
              </w:rPr>
              <w:t>i</w:t>
            </w:r>
            <w:r w:rsidRPr="005F14D2">
              <w:rPr>
                <w:rFonts w:ascii="Times New Roman" w:hAnsi="Times New Roman"/>
                <w:lang w:val="en-US"/>
              </w:rPr>
              <w:t>gations relating to such insurance obligations, after d</w:t>
            </w:r>
            <w:r w:rsidRPr="005F14D2">
              <w:rPr>
                <w:rFonts w:ascii="Times New Roman" w:hAnsi="Times New Roman"/>
                <w:lang w:val="en-US"/>
              </w:rPr>
              <w:t>e</w:t>
            </w:r>
            <w:r w:rsidRPr="005F14D2">
              <w:rPr>
                <w:rFonts w:ascii="Times New Roman" w:hAnsi="Times New Roman"/>
                <w:lang w:val="en-US"/>
              </w:rPr>
              <w:t>duction of the amounts recoverable from reinsurance contracts and SPV, with a floor equal to zero, relating to non-life activities</w:t>
            </w:r>
            <w:r w:rsidR="001E4BB4" w:rsidRPr="005F14D2">
              <w:rPr>
                <w:rFonts w:ascii="Times New Roman" w:hAnsi="Times New Roman"/>
                <w:lang w:val="en-US"/>
              </w:rPr>
              <w:t>.</w:t>
            </w:r>
            <w:r w:rsidRPr="005F14D2">
              <w:rPr>
                <w:rFonts w:ascii="Times New Roman" w:hAnsi="Times New Roman"/>
                <w:lang w:val="en-US"/>
              </w:rPr>
              <w:br/>
            </w:r>
          </w:p>
        </w:tc>
      </w:tr>
      <w:tr w:rsidR="00C43FC1" w:rsidRPr="004F3F67" w:rsidTr="005F14D2">
        <w:trPr>
          <w:trHeight w:val="1633"/>
        </w:trPr>
        <w:tc>
          <w:tcPr>
            <w:tcW w:w="1862" w:type="dxa"/>
            <w:hideMark/>
          </w:tcPr>
          <w:p w:rsidR="00EB2EAD" w:rsidRDefault="0053478F" w:rsidP="0053478F">
            <w:pPr>
              <w:rPr>
                <w:rFonts w:ascii="Times New Roman" w:hAnsi="Times New Roman"/>
              </w:rPr>
            </w:pPr>
            <w:r w:rsidRPr="005F14D2">
              <w:rPr>
                <w:rFonts w:ascii="Times New Roman" w:hAnsi="Times New Roman"/>
              </w:rPr>
              <w:t>C0110/R0240</w:t>
            </w:r>
          </w:p>
          <w:p w:rsidR="00C43FC1" w:rsidRPr="005F14D2" w:rsidRDefault="00EB2EAD" w:rsidP="0053478F">
            <w:pPr>
              <w:rPr>
                <w:rFonts w:ascii="Times New Roman" w:hAnsi="Times New Roman"/>
              </w:rPr>
            </w:pPr>
            <w:r>
              <w:rPr>
                <w:rFonts w:ascii="Times New Roman" w:hAnsi="Times New Roman"/>
              </w:rPr>
              <w:t>(</w:t>
            </w:r>
            <w:r w:rsidR="00C43FC1" w:rsidRPr="005F14D2">
              <w:rPr>
                <w:rFonts w:ascii="Times New Roman" w:hAnsi="Times New Roman"/>
              </w:rPr>
              <w:t>F22</w:t>
            </w:r>
            <w:r>
              <w:rPr>
                <w:rFonts w:ascii="Times New Roman" w:hAnsi="Times New Roman"/>
              </w:rPr>
              <w:t>)</w:t>
            </w:r>
          </w:p>
        </w:tc>
        <w:tc>
          <w:tcPr>
            <w:tcW w:w="2641" w:type="dxa"/>
            <w:hideMark/>
          </w:tcPr>
          <w:p w:rsidR="00C43FC1" w:rsidRPr="005F14D2" w:rsidRDefault="0082031D" w:rsidP="0082031D">
            <w:pPr>
              <w:rPr>
                <w:rFonts w:ascii="Times New Roman" w:hAnsi="Times New Roman"/>
                <w:lang w:val="en-US"/>
              </w:rPr>
            </w:pPr>
            <w:ins w:id="73" w:author="Author">
              <w:r>
                <w:rPr>
                  <w:rFonts w:ascii="Times New Roman" w:hAnsi="Times New Roman"/>
                  <w:lang w:val="en-US"/>
                </w:rPr>
                <w:t>O</w:t>
              </w:r>
              <w:r w:rsidRPr="00F36737">
                <w:rPr>
                  <w:rFonts w:ascii="Times New Roman" w:hAnsi="Times New Roman"/>
                  <w:lang w:val="en-US"/>
                </w:rPr>
                <w:t>ther life (re)insurance and health (re)insurance oblig</w:t>
              </w:r>
              <w:r w:rsidRPr="00F36737">
                <w:rPr>
                  <w:rFonts w:ascii="Times New Roman" w:hAnsi="Times New Roman"/>
                  <w:lang w:val="en-US"/>
                </w:rPr>
                <w:t>a</w:t>
              </w:r>
              <w:r w:rsidRPr="00F36737">
                <w:rPr>
                  <w:rFonts w:ascii="Times New Roman" w:hAnsi="Times New Roman"/>
                  <w:lang w:val="en-US"/>
                </w:rPr>
                <w:t>tions</w:t>
              </w:r>
              <w:r>
                <w:rPr>
                  <w:rFonts w:ascii="Times New Roman" w:hAnsi="Times New Roman"/>
                  <w:lang w:val="en-US"/>
                </w:rPr>
                <w:t xml:space="preserve"> - </w:t>
              </w:r>
            </w:ins>
            <w:r w:rsidR="00C43FC1" w:rsidRPr="005F14D2">
              <w:rPr>
                <w:rFonts w:ascii="Times New Roman" w:hAnsi="Times New Roman"/>
                <w:lang w:val="en-US"/>
              </w:rPr>
              <w:t>Net</w:t>
            </w:r>
            <w:r w:rsidR="00AD1E3C">
              <w:rPr>
                <w:rFonts w:ascii="Times New Roman" w:hAnsi="Times New Roman"/>
                <w:lang w:val="en-US"/>
              </w:rPr>
              <w:t xml:space="preserve"> (of reinsurance/ SPV)</w:t>
            </w:r>
            <w:r w:rsidR="00C43FC1" w:rsidRPr="005F14D2">
              <w:rPr>
                <w:rFonts w:ascii="Times New Roman" w:hAnsi="Times New Roman"/>
                <w:lang w:val="en-US"/>
              </w:rPr>
              <w:t xml:space="preserve"> best estimate</w:t>
            </w:r>
            <w:r w:rsidR="00762CC0" w:rsidRPr="005F14D2">
              <w:rPr>
                <w:rFonts w:ascii="Times New Roman" w:hAnsi="Times New Roman"/>
                <w:lang w:val="en-US"/>
              </w:rPr>
              <w:t xml:space="preserve"> and TP calculated as a whole</w:t>
            </w:r>
            <w:del w:id="74" w:author="Author">
              <w:r w:rsidR="00C43FC1" w:rsidRPr="005F14D2" w:rsidDel="0082031D">
                <w:rPr>
                  <w:rFonts w:ascii="Times New Roman" w:hAnsi="Times New Roman"/>
                  <w:lang w:val="en-US"/>
                </w:rPr>
                <w:delText xml:space="preserve"> </w:delText>
              </w:r>
            </w:del>
            <w:ins w:id="75" w:author="Author">
              <w:r>
                <w:rPr>
                  <w:rFonts w:ascii="Times New Roman" w:hAnsi="Times New Roman"/>
                  <w:lang w:val="en-US"/>
                </w:rPr>
                <w:t xml:space="preserve"> </w:t>
              </w:r>
            </w:ins>
            <w:del w:id="76" w:author="Author">
              <w:r w:rsidR="00C43FC1" w:rsidRPr="005F14D2" w:rsidDel="0082031D">
                <w:rPr>
                  <w:rFonts w:ascii="Times New Roman" w:hAnsi="Times New Roman"/>
                  <w:lang w:val="en-US"/>
                </w:rPr>
                <w:delText xml:space="preserve">for other life </w:delText>
              </w:r>
              <w:r w:rsidR="000B3AAE" w:rsidRPr="005F14D2" w:rsidDel="0082031D">
                <w:rPr>
                  <w:rFonts w:ascii="Times New Roman" w:hAnsi="Times New Roman"/>
                  <w:lang w:val="en-US"/>
                </w:rPr>
                <w:delText xml:space="preserve">and health </w:delText>
              </w:r>
              <w:r w:rsidR="00C43FC1" w:rsidRPr="005F14D2" w:rsidDel="0082031D">
                <w:rPr>
                  <w:rFonts w:ascii="Times New Roman" w:hAnsi="Times New Roman"/>
                  <w:lang w:val="en-US"/>
                </w:rPr>
                <w:delText xml:space="preserve">(re)insurance obligations </w:delText>
              </w:r>
            </w:del>
            <w:r w:rsidR="00C43FC1" w:rsidRPr="005F14D2">
              <w:rPr>
                <w:rFonts w:ascii="Times New Roman" w:hAnsi="Times New Roman"/>
                <w:lang w:val="en-US"/>
              </w:rPr>
              <w:t>– life activities</w:t>
            </w:r>
          </w:p>
        </w:tc>
        <w:tc>
          <w:tcPr>
            <w:tcW w:w="4785" w:type="dxa"/>
            <w:hideMark/>
          </w:tcPr>
          <w:p w:rsidR="00C43FC1" w:rsidRPr="005F14D2" w:rsidRDefault="00C43FC1">
            <w:pPr>
              <w:rPr>
                <w:rFonts w:ascii="Times New Roman" w:hAnsi="Times New Roman"/>
                <w:lang w:val="en-US"/>
              </w:rPr>
            </w:pPr>
            <w:r w:rsidRPr="005F14D2">
              <w:rPr>
                <w:rFonts w:ascii="Times New Roman" w:hAnsi="Times New Roman"/>
                <w:lang w:val="en-US"/>
              </w:rPr>
              <w:t>These are the technical provisions without a risk margin for other life insurance obligations and reinsurance obl</w:t>
            </w:r>
            <w:r w:rsidRPr="005F14D2">
              <w:rPr>
                <w:rFonts w:ascii="Times New Roman" w:hAnsi="Times New Roman"/>
                <w:lang w:val="en-US"/>
              </w:rPr>
              <w:t>i</w:t>
            </w:r>
            <w:r w:rsidRPr="005F14D2">
              <w:rPr>
                <w:rFonts w:ascii="Times New Roman" w:hAnsi="Times New Roman"/>
                <w:lang w:val="en-US"/>
              </w:rPr>
              <w:t>gations relating to such insurance obligations, after d</w:t>
            </w:r>
            <w:r w:rsidRPr="005F14D2">
              <w:rPr>
                <w:rFonts w:ascii="Times New Roman" w:hAnsi="Times New Roman"/>
                <w:lang w:val="en-US"/>
              </w:rPr>
              <w:t>e</w:t>
            </w:r>
            <w:r w:rsidRPr="005F14D2">
              <w:rPr>
                <w:rFonts w:ascii="Times New Roman" w:hAnsi="Times New Roman"/>
                <w:lang w:val="en-US"/>
              </w:rPr>
              <w:t>duction of the amounts recoverable from reinsurance contracts and SPV, with a floor equal to zero, relating to life activities</w:t>
            </w:r>
            <w:r w:rsidR="001E4BB4" w:rsidRPr="005F14D2">
              <w:rPr>
                <w:rFonts w:ascii="Times New Roman" w:hAnsi="Times New Roman"/>
                <w:lang w:val="en-US"/>
              </w:rPr>
              <w:t>.</w:t>
            </w:r>
            <w:r w:rsidRPr="005F14D2">
              <w:rPr>
                <w:rFonts w:ascii="Times New Roman" w:hAnsi="Times New Roman"/>
                <w:lang w:val="en-US"/>
              </w:rPr>
              <w:br/>
            </w:r>
          </w:p>
        </w:tc>
      </w:tr>
      <w:tr w:rsidR="00C43FC1" w:rsidRPr="004F3F67" w:rsidTr="005F14D2">
        <w:trPr>
          <w:trHeight w:val="2779"/>
        </w:trPr>
        <w:tc>
          <w:tcPr>
            <w:tcW w:w="1862" w:type="dxa"/>
            <w:hideMark/>
          </w:tcPr>
          <w:p w:rsidR="00EB2EAD" w:rsidRDefault="0053478F" w:rsidP="0053478F">
            <w:pPr>
              <w:rPr>
                <w:rFonts w:ascii="Times New Roman" w:hAnsi="Times New Roman"/>
              </w:rPr>
            </w:pPr>
            <w:r w:rsidRPr="005F14D2">
              <w:rPr>
                <w:rFonts w:ascii="Times New Roman" w:hAnsi="Times New Roman"/>
              </w:rPr>
              <w:t>C0100/R0250</w:t>
            </w:r>
          </w:p>
          <w:p w:rsidR="00C43FC1" w:rsidRPr="005F14D2" w:rsidRDefault="00EB2EAD" w:rsidP="0053478F">
            <w:pPr>
              <w:rPr>
                <w:rFonts w:ascii="Times New Roman" w:hAnsi="Times New Roman"/>
              </w:rPr>
            </w:pPr>
            <w:r>
              <w:rPr>
                <w:rFonts w:ascii="Times New Roman" w:hAnsi="Times New Roman"/>
              </w:rPr>
              <w:t>(</w:t>
            </w:r>
            <w:r w:rsidR="00C43FC1" w:rsidRPr="005F14D2">
              <w:rPr>
                <w:rFonts w:ascii="Times New Roman" w:hAnsi="Times New Roman"/>
              </w:rPr>
              <w:t>E23</w:t>
            </w:r>
            <w:r>
              <w:rPr>
                <w:rFonts w:ascii="Times New Roman" w:hAnsi="Times New Roman"/>
              </w:rPr>
              <w:t>)</w:t>
            </w:r>
          </w:p>
        </w:tc>
        <w:tc>
          <w:tcPr>
            <w:tcW w:w="2641" w:type="dxa"/>
            <w:hideMark/>
          </w:tcPr>
          <w:p w:rsidR="00C43FC1" w:rsidRPr="005F14D2" w:rsidRDefault="0082031D" w:rsidP="0082031D">
            <w:pPr>
              <w:rPr>
                <w:rFonts w:ascii="Times New Roman" w:hAnsi="Times New Roman"/>
                <w:lang w:val="en-US"/>
              </w:rPr>
            </w:pPr>
            <w:ins w:id="77" w:author="Author">
              <w:r w:rsidRPr="00100243">
                <w:rPr>
                  <w:rFonts w:ascii="Times New Roman" w:hAnsi="Times New Roman"/>
                  <w:lang w:val="en-US"/>
                </w:rPr>
                <w:t xml:space="preserve">Total capital at risk </w:t>
              </w:r>
              <w:r w:rsidRPr="00F36737">
                <w:rPr>
                  <w:rFonts w:ascii="Times New Roman" w:hAnsi="Times New Roman"/>
                  <w:lang w:val="en-US"/>
                </w:rPr>
                <w:t xml:space="preserve">for all life (re)insurance obligations </w:t>
              </w:r>
              <w:r>
                <w:rPr>
                  <w:rFonts w:ascii="Times New Roman" w:hAnsi="Times New Roman"/>
                  <w:lang w:val="en-US"/>
                </w:rPr>
                <w:t xml:space="preserve">- </w:t>
              </w:r>
            </w:ins>
            <w:r w:rsidR="00F802D7" w:rsidRPr="00F802D7">
              <w:rPr>
                <w:rFonts w:ascii="Times New Roman" w:hAnsi="Times New Roman"/>
                <w:lang w:val="en-US"/>
              </w:rPr>
              <w:t>Net (of reinsurance/SPV) total capital at risk</w:t>
            </w:r>
            <w:del w:id="78" w:author="Author">
              <w:r w:rsidR="00F802D7" w:rsidDel="0082031D">
                <w:rPr>
                  <w:rFonts w:ascii="Times New Roman" w:hAnsi="Times New Roman"/>
                  <w:lang w:val="en-US"/>
                </w:rPr>
                <w:delText xml:space="preserve"> </w:delText>
              </w:r>
            </w:del>
            <w:ins w:id="79" w:author="Author">
              <w:r>
                <w:rPr>
                  <w:rFonts w:ascii="Times New Roman" w:hAnsi="Times New Roman"/>
                  <w:lang w:val="en-US"/>
                </w:rPr>
                <w:t xml:space="preserve"> </w:t>
              </w:r>
            </w:ins>
            <w:del w:id="80" w:author="Author">
              <w:r w:rsidR="00C43FC1" w:rsidRPr="005F14D2" w:rsidDel="0082031D">
                <w:rPr>
                  <w:rFonts w:ascii="Times New Roman" w:hAnsi="Times New Roman"/>
                  <w:lang w:val="en-US"/>
                </w:rPr>
                <w:delText xml:space="preserve">for all life (re)insurance obligations </w:delText>
              </w:r>
            </w:del>
            <w:r w:rsidR="00C43FC1" w:rsidRPr="005F14D2">
              <w:rPr>
                <w:rFonts w:ascii="Times New Roman" w:hAnsi="Times New Roman"/>
                <w:lang w:val="en-US"/>
              </w:rPr>
              <w:t>– non-life activities</w:t>
            </w:r>
          </w:p>
        </w:tc>
        <w:tc>
          <w:tcPr>
            <w:tcW w:w="4785" w:type="dxa"/>
            <w:hideMark/>
          </w:tcPr>
          <w:p w:rsidR="00C43FC1" w:rsidRPr="005F14D2" w:rsidRDefault="00C43FC1" w:rsidP="00536721">
            <w:pPr>
              <w:rPr>
                <w:rFonts w:ascii="Times New Roman" w:hAnsi="Times New Roman"/>
                <w:lang w:val="en-US"/>
              </w:rPr>
            </w:pPr>
            <w:r w:rsidRPr="005F14D2">
              <w:rPr>
                <w:rFonts w:ascii="Times New Roman" w:hAnsi="Times New Roman"/>
                <w:lang w:val="en-US"/>
              </w:rPr>
              <w:t xml:space="preserve">This is the total capital at risk, being the sum over all contracts that give rise to life insurance or reinsurance obligations of the highest amounts that the insurance </w:t>
            </w:r>
            <w:del w:id="81" w:author="Author">
              <w:r w:rsidRPr="005F14D2" w:rsidDel="00536721">
                <w:rPr>
                  <w:rFonts w:ascii="Times New Roman" w:hAnsi="Times New Roman"/>
                  <w:lang w:val="en-US"/>
                </w:rPr>
                <w:delText xml:space="preserve">or reinsurance </w:delText>
              </w:r>
            </w:del>
            <w:r w:rsidRPr="005F14D2">
              <w:rPr>
                <w:rFonts w:ascii="Times New Roman" w:hAnsi="Times New Roman"/>
                <w:lang w:val="en-US"/>
              </w:rPr>
              <w:t>undertaking would pay in the event of the death or disability of the persons insured under the co</w:t>
            </w:r>
            <w:r w:rsidRPr="005F14D2">
              <w:rPr>
                <w:rFonts w:ascii="Times New Roman" w:hAnsi="Times New Roman"/>
                <w:lang w:val="en-US"/>
              </w:rPr>
              <w:t>n</w:t>
            </w:r>
            <w:r w:rsidRPr="005F14D2">
              <w:rPr>
                <w:rFonts w:ascii="Times New Roman" w:hAnsi="Times New Roman"/>
                <w:lang w:val="en-US"/>
              </w:rPr>
              <w:t>tract after deduction of the amounts recoverable from reinsurance contracts and special purpose vehicles in such event, and the expected present value of annuities payable on death or disability less the net best estimate, with a floor equal to zero, relating to non-life activities</w:t>
            </w:r>
            <w:r w:rsidR="00777779" w:rsidRPr="005F14D2">
              <w:rPr>
                <w:rFonts w:ascii="Times New Roman" w:hAnsi="Times New Roman"/>
                <w:lang w:val="en-US"/>
              </w:rPr>
              <w:t>.</w:t>
            </w:r>
          </w:p>
        </w:tc>
      </w:tr>
      <w:tr w:rsidR="00C43FC1" w:rsidRPr="004F3F67" w:rsidTr="005F14D2">
        <w:trPr>
          <w:trHeight w:val="2677"/>
        </w:trPr>
        <w:tc>
          <w:tcPr>
            <w:tcW w:w="1862" w:type="dxa"/>
            <w:hideMark/>
          </w:tcPr>
          <w:p w:rsidR="00EB2EAD" w:rsidRDefault="0053478F" w:rsidP="0053478F">
            <w:pPr>
              <w:rPr>
                <w:rFonts w:ascii="Times New Roman" w:hAnsi="Times New Roman"/>
              </w:rPr>
            </w:pPr>
            <w:r w:rsidRPr="005F14D2">
              <w:rPr>
                <w:rFonts w:ascii="Times New Roman" w:hAnsi="Times New Roman"/>
              </w:rPr>
              <w:t>C0120/R0250</w:t>
            </w:r>
          </w:p>
          <w:p w:rsidR="00C43FC1" w:rsidRPr="005F14D2" w:rsidRDefault="00EB2EAD" w:rsidP="0053478F">
            <w:pPr>
              <w:rPr>
                <w:rFonts w:ascii="Times New Roman" w:hAnsi="Times New Roman"/>
              </w:rPr>
            </w:pPr>
            <w:r>
              <w:rPr>
                <w:rFonts w:ascii="Times New Roman" w:hAnsi="Times New Roman"/>
              </w:rPr>
              <w:t>(</w:t>
            </w:r>
            <w:r w:rsidR="00C43FC1" w:rsidRPr="005F14D2">
              <w:rPr>
                <w:rFonts w:ascii="Times New Roman" w:hAnsi="Times New Roman"/>
              </w:rPr>
              <w:t>G23</w:t>
            </w:r>
            <w:r>
              <w:rPr>
                <w:rFonts w:ascii="Times New Roman" w:hAnsi="Times New Roman"/>
              </w:rPr>
              <w:t>)</w:t>
            </w:r>
          </w:p>
        </w:tc>
        <w:tc>
          <w:tcPr>
            <w:tcW w:w="2641" w:type="dxa"/>
            <w:hideMark/>
          </w:tcPr>
          <w:p w:rsidR="00C43FC1" w:rsidRPr="005F14D2" w:rsidRDefault="0082031D" w:rsidP="0082031D">
            <w:pPr>
              <w:rPr>
                <w:rFonts w:ascii="Times New Roman" w:hAnsi="Times New Roman"/>
                <w:lang w:val="en-US"/>
              </w:rPr>
            </w:pPr>
            <w:ins w:id="82" w:author="Author">
              <w:r w:rsidRPr="00100243">
                <w:rPr>
                  <w:rFonts w:ascii="Times New Roman" w:hAnsi="Times New Roman"/>
                  <w:lang w:val="en-US"/>
                </w:rPr>
                <w:t xml:space="preserve">Total capital at risk </w:t>
              </w:r>
              <w:r w:rsidRPr="00F36737">
                <w:rPr>
                  <w:rFonts w:ascii="Times New Roman" w:hAnsi="Times New Roman"/>
                  <w:lang w:val="en-US"/>
                </w:rPr>
                <w:t xml:space="preserve">for all life (re)insurance obligations </w:t>
              </w:r>
              <w:r>
                <w:rPr>
                  <w:rFonts w:ascii="Times New Roman" w:hAnsi="Times New Roman"/>
                  <w:lang w:val="en-US"/>
                </w:rPr>
                <w:t xml:space="preserve">- </w:t>
              </w:r>
            </w:ins>
            <w:r w:rsidR="00F802D7" w:rsidRPr="00F802D7">
              <w:rPr>
                <w:rFonts w:ascii="Times New Roman" w:hAnsi="Times New Roman"/>
                <w:lang w:val="en-US"/>
              </w:rPr>
              <w:t>Net (of reinsurance/SPV) total capital at risk</w:t>
            </w:r>
            <w:r w:rsidR="00F802D7">
              <w:rPr>
                <w:rFonts w:ascii="Times New Roman" w:hAnsi="Times New Roman"/>
                <w:lang w:val="en-US"/>
              </w:rPr>
              <w:t xml:space="preserve"> </w:t>
            </w:r>
            <w:del w:id="83" w:author="Author">
              <w:r w:rsidR="00C43FC1" w:rsidRPr="005F14D2" w:rsidDel="0082031D">
                <w:rPr>
                  <w:rFonts w:ascii="Times New Roman" w:hAnsi="Times New Roman"/>
                  <w:lang w:val="en-US"/>
                </w:rPr>
                <w:delText xml:space="preserve">for all life (re)insurance obligations </w:delText>
              </w:r>
            </w:del>
            <w:r w:rsidR="00C43FC1" w:rsidRPr="005F14D2">
              <w:rPr>
                <w:rFonts w:ascii="Times New Roman" w:hAnsi="Times New Roman"/>
                <w:lang w:val="en-US"/>
              </w:rPr>
              <w:t>– life activities</w:t>
            </w:r>
          </w:p>
        </w:tc>
        <w:tc>
          <w:tcPr>
            <w:tcW w:w="4785" w:type="dxa"/>
            <w:hideMark/>
          </w:tcPr>
          <w:p w:rsidR="00C43FC1" w:rsidRPr="005F14D2" w:rsidRDefault="00C43FC1" w:rsidP="00536721">
            <w:pPr>
              <w:rPr>
                <w:rFonts w:ascii="Times New Roman" w:hAnsi="Times New Roman"/>
                <w:lang w:val="en-US"/>
              </w:rPr>
            </w:pPr>
            <w:r w:rsidRPr="005F14D2">
              <w:rPr>
                <w:rFonts w:ascii="Times New Roman" w:hAnsi="Times New Roman"/>
                <w:lang w:val="en-US"/>
              </w:rPr>
              <w:t xml:space="preserve">This is the total capital at risk, being the sum over all contracts that give rise to life insurance or reinsurance obligations of the highest amounts that the insurance </w:t>
            </w:r>
            <w:del w:id="84" w:author="Author">
              <w:r w:rsidRPr="005F14D2" w:rsidDel="00536721">
                <w:rPr>
                  <w:rFonts w:ascii="Times New Roman" w:hAnsi="Times New Roman"/>
                  <w:lang w:val="en-US"/>
                </w:rPr>
                <w:delText xml:space="preserve">or reinsurance </w:delText>
              </w:r>
            </w:del>
            <w:r w:rsidRPr="005F14D2">
              <w:rPr>
                <w:rFonts w:ascii="Times New Roman" w:hAnsi="Times New Roman"/>
                <w:lang w:val="en-US"/>
              </w:rPr>
              <w:t>undertaking would pay in the event of the death or disability of the persons insured under the co</w:t>
            </w:r>
            <w:r w:rsidRPr="005F14D2">
              <w:rPr>
                <w:rFonts w:ascii="Times New Roman" w:hAnsi="Times New Roman"/>
                <w:lang w:val="en-US"/>
              </w:rPr>
              <w:t>n</w:t>
            </w:r>
            <w:r w:rsidRPr="005F14D2">
              <w:rPr>
                <w:rFonts w:ascii="Times New Roman" w:hAnsi="Times New Roman"/>
                <w:lang w:val="en-US"/>
              </w:rPr>
              <w:t>tract after deduction of the amounts recoverable from reinsurance contracts and special purpose vehicles in such event, and the expected present value of annuities payable on death or disability less the net best estimate, with a floor equal to zero, relating to life activities</w:t>
            </w:r>
            <w:r w:rsidR="00777779" w:rsidRPr="005F14D2">
              <w:rPr>
                <w:rFonts w:ascii="Times New Roman" w:hAnsi="Times New Roman"/>
                <w:lang w:val="en-US"/>
              </w:rPr>
              <w:t>.</w:t>
            </w:r>
          </w:p>
        </w:tc>
      </w:tr>
      <w:tr w:rsidR="00C43FC1" w:rsidRPr="004F3F67" w:rsidTr="005F14D2">
        <w:trPr>
          <w:trHeight w:val="1695"/>
        </w:trPr>
        <w:tc>
          <w:tcPr>
            <w:tcW w:w="1862" w:type="dxa"/>
            <w:hideMark/>
          </w:tcPr>
          <w:p w:rsidR="00EB2EAD" w:rsidRDefault="00086DEB" w:rsidP="00086DEB">
            <w:pPr>
              <w:rPr>
                <w:rFonts w:ascii="Times New Roman" w:hAnsi="Times New Roman"/>
              </w:rPr>
            </w:pPr>
            <w:r w:rsidRPr="005F14D2">
              <w:rPr>
                <w:rFonts w:ascii="Times New Roman" w:hAnsi="Times New Roman"/>
              </w:rPr>
              <w:t>C0130/R0300</w:t>
            </w:r>
          </w:p>
          <w:p w:rsidR="00C43FC1" w:rsidRPr="005F14D2" w:rsidRDefault="00EB2EAD" w:rsidP="00086DEB">
            <w:pPr>
              <w:rPr>
                <w:rFonts w:ascii="Times New Roman" w:hAnsi="Times New Roman"/>
              </w:rPr>
            </w:pPr>
            <w:r>
              <w:rPr>
                <w:rFonts w:ascii="Times New Roman" w:hAnsi="Times New Roman"/>
              </w:rPr>
              <w:t>(</w:t>
            </w:r>
            <w:r w:rsidR="00C43FC1" w:rsidRPr="005F14D2">
              <w:rPr>
                <w:rFonts w:ascii="Times New Roman" w:hAnsi="Times New Roman"/>
              </w:rPr>
              <w:t>A24</w:t>
            </w:r>
            <w:r>
              <w:rPr>
                <w:rFonts w:ascii="Times New Roman" w:hAnsi="Times New Roman"/>
              </w:rPr>
              <w:t>)</w:t>
            </w:r>
          </w:p>
        </w:tc>
        <w:tc>
          <w:tcPr>
            <w:tcW w:w="2641" w:type="dxa"/>
            <w:hideMark/>
          </w:tcPr>
          <w:p w:rsidR="00C43FC1" w:rsidRPr="00575921" w:rsidRDefault="00EC2AF5">
            <w:pPr>
              <w:rPr>
                <w:rFonts w:ascii="Times New Roman" w:hAnsi="Times New Roman"/>
                <w:lang w:val="en-GB"/>
                <w:rPrChange w:id="85" w:author="Author">
                  <w:rPr>
                    <w:rFonts w:ascii="Times New Roman" w:hAnsi="Times New Roman"/>
                  </w:rPr>
                </w:rPrChange>
              </w:rPr>
            </w:pPr>
            <w:ins w:id="86" w:author="Author">
              <w:r w:rsidRPr="00575921">
                <w:rPr>
                  <w:rFonts w:ascii="Times New Roman" w:hAnsi="Times New Roman"/>
                  <w:lang w:val="en-GB"/>
                  <w:rPrChange w:id="87" w:author="Author">
                    <w:rPr>
                      <w:rFonts w:ascii="Times New Roman" w:hAnsi="Times New Roman"/>
                    </w:rPr>
                  </w:rPrChange>
                </w:rPr>
                <w:t xml:space="preserve">Overall MCR calculation - </w:t>
              </w:r>
            </w:ins>
            <w:r w:rsidR="00C43FC1" w:rsidRPr="00575921">
              <w:rPr>
                <w:rFonts w:ascii="Times New Roman" w:hAnsi="Times New Roman"/>
                <w:lang w:val="en-GB"/>
                <w:rPrChange w:id="88" w:author="Author">
                  <w:rPr>
                    <w:rFonts w:ascii="Times New Roman" w:hAnsi="Times New Roman"/>
                  </w:rPr>
                </w:rPrChange>
              </w:rPr>
              <w:t>Linear MCR</w:t>
            </w:r>
          </w:p>
        </w:tc>
        <w:tc>
          <w:tcPr>
            <w:tcW w:w="4785" w:type="dxa"/>
            <w:hideMark/>
          </w:tcPr>
          <w:p w:rsidR="00C43FC1" w:rsidRPr="005F14D2" w:rsidRDefault="00C43FC1">
            <w:pPr>
              <w:rPr>
                <w:rFonts w:ascii="Times New Roman" w:hAnsi="Times New Roman"/>
                <w:lang w:val="en-US"/>
              </w:rPr>
            </w:pPr>
            <w:r w:rsidRPr="005F14D2">
              <w:rPr>
                <w:rFonts w:ascii="Times New Roman" w:hAnsi="Times New Roman"/>
                <w:lang w:val="en-US"/>
              </w:rPr>
              <w:t>The linear Minimum Capital Requirement shall equal to the sum of the MCR linear formula component for non-life insurance and reinsurance and the MCR linear fo</w:t>
            </w:r>
            <w:r w:rsidRPr="005F14D2">
              <w:rPr>
                <w:rFonts w:ascii="Times New Roman" w:hAnsi="Times New Roman"/>
                <w:lang w:val="en-US"/>
              </w:rPr>
              <w:t>r</w:t>
            </w:r>
            <w:r w:rsidRPr="005F14D2">
              <w:rPr>
                <w:rFonts w:ascii="Times New Roman" w:hAnsi="Times New Roman"/>
                <w:lang w:val="en-US"/>
              </w:rPr>
              <w:t>mula component for life insurance and reinsurance obl</w:t>
            </w:r>
            <w:r w:rsidRPr="005F14D2">
              <w:rPr>
                <w:rFonts w:ascii="Times New Roman" w:hAnsi="Times New Roman"/>
                <w:lang w:val="en-US"/>
              </w:rPr>
              <w:t>i</w:t>
            </w:r>
            <w:r w:rsidRPr="005F14D2">
              <w:rPr>
                <w:rFonts w:ascii="Times New Roman" w:hAnsi="Times New Roman"/>
                <w:lang w:val="en-US"/>
              </w:rPr>
              <w:t xml:space="preserve">gations calculated in accordance with </w:t>
            </w:r>
            <w:r w:rsidR="00306ED4" w:rsidRPr="005F14D2">
              <w:rPr>
                <w:rFonts w:ascii="Times New Roman" w:hAnsi="Times New Roman"/>
                <w:lang w:val="en-US"/>
              </w:rPr>
              <w:t xml:space="preserve">article </w:t>
            </w:r>
            <w:r w:rsidR="00AC2E90" w:rsidRPr="005F14D2">
              <w:rPr>
                <w:rFonts w:ascii="Times New Roman" w:hAnsi="Times New Roman"/>
                <w:lang w:val="en-US"/>
              </w:rPr>
              <w:t>249</w:t>
            </w:r>
            <w:r w:rsidR="00306ED4" w:rsidRPr="005F14D2">
              <w:rPr>
                <w:rFonts w:ascii="Times New Roman" w:hAnsi="Times New Roman"/>
                <w:lang w:val="en-US"/>
              </w:rPr>
              <w:t xml:space="preserve"> of </w:t>
            </w:r>
            <w:ins w:id="89" w:author="Author">
              <w:r w:rsidR="004F3F67">
                <w:rPr>
                  <w:rFonts w:ascii="Times New Roman" w:hAnsi="Times New Roman"/>
                  <w:lang w:val="en-US"/>
                </w:rPr>
                <w:t>Delegated Regulation 2015/35</w:t>
              </w:r>
            </w:ins>
            <w:del w:id="90" w:author="Author">
              <w:r w:rsidR="00B8460E" w:rsidRPr="005F14D2" w:rsidDel="004F3F67">
                <w:rPr>
                  <w:rFonts w:ascii="Times New Roman" w:hAnsi="Times New Roman"/>
                  <w:lang w:val="en-US"/>
                </w:rPr>
                <w:delText>Implementing measures</w:delText>
              </w:r>
            </w:del>
            <w:r w:rsidR="00306ED4" w:rsidRPr="005F14D2">
              <w:rPr>
                <w:rFonts w:ascii="Times New Roman" w:hAnsi="Times New Roman"/>
                <w:lang w:val="en-US"/>
              </w:rPr>
              <w:t xml:space="preserve">. </w:t>
            </w:r>
          </w:p>
        </w:tc>
      </w:tr>
      <w:tr w:rsidR="00C43FC1" w:rsidRPr="004F3F67" w:rsidTr="005F14D2">
        <w:trPr>
          <w:trHeight w:val="2265"/>
        </w:trPr>
        <w:tc>
          <w:tcPr>
            <w:tcW w:w="1862" w:type="dxa"/>
            <w:hideMark/>
          </w:tcPr>
          <w:p w:rsidR="00EB2EAD" w:rsidRDefault="00832A9C" w:rsidP="00832A9C">
            <w:pPr>
              <w:rPr>
                <w:rFonts w:ascii="Times New Roman" w:hAnsi="Times New Roman"/>
              </w:rPr>
            </w:pPr>
            <w:r w:rsidRPr="005F14D2">
              <w:rPr>
                <w:rFonts w:ascii="Times New Roman" w:hAnsi="Times New Roman"/>
              </w:rPr>
              <w:t>C0130/R0310</w:t>
            </w:r>
          </w:p>
          <w:p w:rsidR="00C43FC1" w:rsidRPr="005F14D2" w:rsidRDefault="00EB2EAD" w:rsidP="00832A9C">
            <w:pPr>
              <w:rPr>
                <w:rFonts w:ascii="Times New Roman" w:hAnsi="Times New Roman"/>
              </w:rPr>
            </w:pPr>
            <w:r>
              <w:rPr>
                <w:rFonts w:ascii="Times New Roman" w:hAnsi="Times New Roman"/>
              </w:rPr>
              <w:t>(</w:t>
            </w:r>
            <w:r w:rsidR="00C43FC1" w:rsidRPr="005F14D2">
              <w:rPr>
                <w:rFonts w:ascii="Times New Roman" w:hAnsi="Times New Roman"/>
              </w:rPr>
              <w:t>A25</w:t>
            </w:r>
            <w:r>
              <w:rPr>
                <w:rFonts w:ascii="Times New Roman" w:hAnsi="Times New Roman"/>
              </w:rPr>
              <w:t>)</w:t>
            </w:r>
          </w:p>
        </w:tc>
        <w:tc>
          <w:tcPr>
            <w:tcW w:w="2641" w:type="dxa"/>
            <w:hideMark/>
          </w:tcPr>
          <w:p w:rsidR="00C43FC1" w:rsidRPr="005F14D2" w:rsidRDefault="00EC2AF5">
            <w:pPr>
              <w:rPr>
                <w:rFonts w:ascii="Times New Roman" w:hAnsi="Times New Roman"/>
              </w:rPr>
            </w:pPr>
            <w:ins w:id="91" w:author="Author">
              <w:r w:rsidRPr="00EC2AF5">
                <w:rPr>
                  <w:rFonts w:ascii="Times New Roman" w:hAnsi="Times New Roman"/>
                </w:rPr>
                <w:t>Overall MCR calculation</w:t>
              </w:r>
              <w:r>
                <w:rPr>
                  <w:rFonts w:ascii="Times New Roman" w:hAnsi="Times New Roman"/>
                </w:rPr>
                <w:t xml:space="preserve"> - </w:t>
              </w:r>
            </w:ins>
            <w:r w:rsidR="00C43FC1" w:rsidRPr="005F14D2">
              <w:rPr>
                <w:rFonts w:ascii="Times New Roman" w:hAnsi="Times New Roman"/>
              </w:rPr>
              <w:t>SCR</w:t>
            </w:r>
          </w:p>
        </w:tc>
        <w:tc>
          <w:tcPr>
            <w:tcW w:w="4785" w:type="dxa"/>
            <w:hideMark/>
          </w:tcPr>
          <w:p w:rsidR="00C43FC1" w:rsidRPr="005F14D2" w:rsidRDefault="00C43FC1" w:rsidP="00F7324E">
            <w:pPr>
              <w:rPr>
                <w:rFonts w:ascii="Times New Roman" w:hAnsi="Times New Roman"/>
                <w:lang w:val="en-US"/>
              </w:rPr>
            </w:pPr>
            <w:r w:rsidRPr="005F14D2">
              <w:rPr>
                <w:rFonts w:ascii="Times New Roman" w:hAnsi="Times New Roman"/>
                <w:lang w:val="en-US"/>
              </w:rPr>
              <w:t xml:space="preserve">This is the latest SCR to be calculated in accordance with </w:t>
            </w:r>
            <w:r w:rsidR="00832A9C" w:rsidRPr="005F14D2">
              <w:rPr>
                <w:rFonts w:ascii="Times New Roman" w:hAnsi="Times New Roman"/>
                <w:lang w:val="en-US"/>
              </w:rPr>
              <w:t>article</w:t>
            </w:r>
            <w:r w:rsidR="00CD4673" w:rsidRPr="005F14D2">
              <w:rPr>
                <w:rFonts w:ascii="Times New Roman" w:hAnsi="Times New Roman"/>
                <w:lang w:val="en-US"/>
              </w:rPr>
              <w:t>s</w:t>
            </w:r>
            <w:r w:rsidR="00832A9C" w:rsidRPr="005F14D2">
              <w:rPr>
                <w:rFonts w:ascii="Times New Roman" w:hAnsi="Times New Roman"/>
                <w:lang w:val="en-US"/>
              </w:rPr>
              <w:t xml:space="preserve"> 103 to 127 of Directive 2009/138/E</w:t>
            </w:r>
            <w:r w:rsidR="00F7324E" w:rsidRPr="005F14D2">
              <w:rPr>
                <w:rFonts w:ascii="Times New Roman" w:hAnsi="Times New Roman"/>
                <w:lang w:val="en-US"/>
              </w:rPr>
              <w:t>C</w:t>
            </w:r>
            <w:r w:rsidRPr="005F14D2">
              <w:rPr>
                <w:rFonts w:ascii="Times New Roman" w:hAnsi="Times New Roman"/>
                <w:lang w:val="en-US"/>
              </w:rPr>
              <w:t>, e</w:t>
            </w:r>
            <w:r w:rsidRPr="005F14D2">
              <w:rPr>
                <w:rFonts w:ascii="Times New Roman" w:hAnsi="Times New Roman"/>
                <w:lang w:val="en-US"/>
              </w:rPr>
              <w:t>i</w:t>
            </w:r>
            <w:r w:rsidRPr="005F14D2">
              <w:rPr>
                <w:rFonts w:ascii="Times New Roman" w:hAnsi="Times New Roman"/>
                <w:lang w:val="en-US"/>
              </w:rPr>
              <w:t>ther the annual one or a more recent one in case the SCR has been recalculated (e.g. due to a change in risk pr</w:t>
            </w:r>
            <w:r w:rsidRPr="005F14D2">
              <w:rPr>
                <w:rFonts w:ascii="Times New Roman" w:hAnsi="Times New Roman"/>
                <w:lang w:val="en-US"/>
              </w:rPr>
              <w:t>o</w:t>
            </w:r>
            <w:r w:rsidRPr="005F14D2">
              <w:rPr>
                <w:rFonts w:ascii="Times New Roman" w:hAnsi="Times New Roman"/>
                <w:lang w:val="en-US"/>
              </w:rPr>
              <w:t>file), including capital add</w:t>
            </w:r>
            <w:r w:rsidR="00CD4673" w:rsidRPr="005F14D2">
              <w:rPr>
                <w:rFonts w:ascii="Times New Roman" w:hAnsi="Times New Roman"/>
                <w:lang w:val="en-US"/>
              </w:rPr>
              <w:t>-</w:t>
            </w:r>
            <w:r w:rsidRPr="005F14D2">
              <w:rPr>
                <w:rFonts w:ascii="Times New Roman" w:hAnsi="Times New Roman"/>
                <w:lang w:val="en-US"/>
              </w:rPr>
              <w:t>on. Undertakings using inte</w:t>
            </w:r>
            <w:r w:rsidRPr="005F14D2">
              <w:rPr>
                <w:rFonts w:ascii="Times New Roman" w:hAnsi="Times New Roman"/>
                <w:lang w:val="en-US"/>
              </w:rPr>
              <w:t>r</w:t>
            </w:r>
            <w:r w:rsidRPr="005F14D2">
              <w:rPr>
                <w:rFonts w:ascii="Times New Roman" w:hAnsi="Times New Roman"/>
                <w:lang w:val="en-US"/>
              </w:rPr>
              <w:t xml:space="preserve">nal models or partial internal model to calculate the SCR should refer to </w:t>
            </w:r>
            <w:r w:rsidR="00832A9C" w:rsidRPr="005F14D2">
              <w:rPr>
                <w:rFonts w:ascii="Times New Roman" w:hAnsi="Times New Roman"/>
                <w:lang w:val="en-US"/>
              </w:rPr>
              <w:t xml:space="preserve">the relevant </w:t>
            </w:r>
            <w:r w:rsidRPr="005F14D2">
              <w:rPr>
                <w:rFonts w:ascii="Times New Roman" w:hAnsi="Times New Roman"/>
                <w:lang w:val="en-US"/>
              </w:rPr>
              <w:t xml:space="preserve">SCR, except where under Article 129(3) of </w:t>
            </w:r>
            <w:r w:rsidR="005D1569" w:rsidRPr="005F14D2">
              <w:rPr>
                <w:rFonts w:ascii="Times New Roman" w:hAnsi="Times New Roman"/>
                <w:lang w:val="en-US"/>
              </w:rPr>
              <w:t>Directive 2009/138/E</w:t>
            </w:r>
            <w:r w:rsidR="00CD4673" w:rsidRPr="005F14D2">
              <w:rPr>
                <w:rFonts w:ascii="Times New Roman" w:hAnsi="Times New Roman"/>
                <w:lang w:val="en-US"/>
              </w:rPr>
              <w:t>C</w:t>
            </w:r>
            <w:r w:rsidRPr="005F14D2">
              <w:rPr>
                <w:rFonts w:ascii="Times New Roman" w:hAnsi="Times New Roman"/>
                <w:lang w:val="en-US"/>
              </w:rPr>
              <w:t xml:space="preserve"> the national supervisor requires standard formula reference.</w:t>
            </w:r>
          </w:p>
        </w:tc>
      </w:tr>
      <w:tr w:rsidR="00C43FC1" w:rsidRPr="004F3F67" w:rsidTr="005F14D2">
        <w:trPr>
          <w:trHeight w:val="960"/>
        </w:trPr>
        <w:tc>
          <w:tcPr>
            <w:tcW w:w="1862" w:type="dxa"/>
            <w:hideMark/>
          </w:tcPr>
          <w:p w:rsidR="00EB2EAD" w:rsidRDefault="0084233D" w:rsidP="0084233D">
            <w:pPr>
              <w:rPr>
                <w:rFonts w:ascii="Times New Roman" w:hAnsi="Times New Roman"/>
              </w:rPr>
            </w:pPr>
            <w:r w:rsidRPr="005F14D2">
              <w:rPr>
                <w:rFonts w:ascii="Times New Roman" w:hAnsi="Times New Roman"/>
              </w:rPr>
              <w:t>C0130/R0320</w:t>
            </w:r>
          </w:p>
          <w:p w:rsidR="00C43FC1" w:rsidRPr="005F14D2" w:rsidRDefault="00EB2EAD" w:rsidP="0084233D">
            <w:pPr>
              <w:rPr>
                <w:rFonts w:ascii="Times New Roman" w:hAnsi="Times New Roman"/>
              </w:rPr>
            </w:pPr>
            <w:r>
              <w:rPr>
                <w:rFonts w:ascii="Times New Roman" w:hAnsi="Times New Roman"/>
              </w:rPr>
              <w:t>(</w:t>
            </w:r>
            <w:r w:rsidR="00C43FC1" w:rsidRPr="005F14D2">
              <w:rPr>
                <w:rFonts w:ascii="Times New Roman" w:hAnsi="Times New Roman"/>
              </w:rPr>
              <w:t>A26</w:t>
            </w:r>
            <w:r>
              <w:rPr>
                <w:rFonts w:ascii="Times New Roman" w:hAnsi="Times New Roman"/>
              </w:rPr>
              <w:t>)</w:t>
            </w:r>
          </w:p>
        </w:tc>
        <w:tc>
          <w:tcPr>
            <w:tcW w:w="2641" w:type="dxa"/>
            <w:hideMark/>
          </w:tcPr>
          <w:p w:rsidR="00C43FC1" w:rsidRPr="00575921" w:rsidRDefault="00EC2AF5">
            <w:pPr>
              <w:rPr>
                <w:rFonts w:ascii="Times New Roman" w:hAnsi="Times New Roman"/>
                <w:lang w:val="en-GB"/>
                <w:rPrChange w:id="92" w:author="Author">
                  <w:rPr>
                    <w:rFonts w:ascii="Times New Roman" w:hAnsi="Times New Roman"/>
                  </w:rPr>
                </w:rPrChange>
              </w:rPr>
            </w:pPr>
            <w:ins w:id="93" w:author="Author">
              <w:r w:rsidRPr="00575921">
                <w:rPr>
                  <w:rFonts w:ascii="Times New Roman" w:hAnsi="Times New Roman"/>
                  <w:lang w:val="en-GB"/>
                  <w:rPrChange w:id="94" w:author="Author">
                    <w:rPr>
                      <w:rFonts w:ascii="Times New Roman" w:hAnsi="Times New Roman"/>
                    </w:rPr>
                  </w:rPrChange>
                </w:rPr>
                <w:t xml:space="preserve">Overall MCR calculation - </w:t>
              </w:r>
            </w:ins>
            <w:r w:rsidR="00C43FC1" w:rsidRPr="00575921">
              <w:rPr>
                <w:rFonts w:ascii="Times New Roman" w:hAnsi="Times New Roman"/>
                <w:lang w:val="en-GB"/>
                <w:rPrChange w:id="95" w:author="Author">
                  <w:rPr>
                    <w:rFonts w:ascii="Times New Roman" w:hAnsi="Times New Roman"/>
                  </w:rPr>
                </w:rPrChange>
              </w:rPr>
              <w:t>MCR cap</w:t>
            </w:r>
          </w:p>
        </w:tc>
        <w:tc>
          <w:tcPr>
            <w:tcW w:w="4785" w:type="dxa"/>
            <w:hideMark/>
          </w:tcPr>
          <w:p w:rsidR="00C43FC1" w:rsidRPr="005F14D2" w:rsidRDefault="00C43FC1" w:rsidP="00CD4673">
            <w:pPr>
              <w:rPr>
                <w:rFonts w:ascii="Times New Roman" w:hAnsi="Times New Roman"/>
                <w:lang w:val="en-US"/>
              </w:rPr>
            </w:pPr>
            <w:r w:rsidRPr="005F14D2">
              <w:rPr>
                <w:rFonts w:ascii="Times New Roman" w:hAnsi="Times New Roman"/>
                <w:lang w:val="en-US"/>
              </w:rPr>
              <w:t xml:space="preserve">This is calculated as 45% of the SCR including any capital add-on in accordance with </w:t>
            </w:r>
            <w:r w:rsidR="0084233D" w:rsidRPr="005F14D2">
              <w:rPr>
                <w:rFonts w:ascii="Times New Roman" w:hAnsi="Times New Roman"/>
                <w:lang w:val="en-US"/>
              </w:rPr>
              <w:t xml:space="preserve">article </w:t>
            </w:r>
            <w:r w:rsidRPr="005F14D2">
              <w:rPr>
                <w:rFonts w:ascii="Times New Roman" w:hAnsi="Times New Roman"/>
                <w:lang w:val="en-US"/>
              </w:rPr>
              <w:t xml:space="preserve">129(3) of the </w:t>
            </w:r>
            <w:r w:rsidR="0084233D" w:rsidRPr="005F14D2">
              <w:rPr>
                <w:rFonts w:ascii="Times New Roman" w:hAnsi="Times New Roman"/>
                <w:lang w:val="en-US"/>
              </w:rPr>
              <w:t>Directive 2009/138/</w:t>
            </w:r>
            <w:r w:rsidR="00CD4673" w:rsidRPr="005F14D2">
              <w:rPr>
                <w:rFonts w:ascii="Times New Roman" w:hAnsi="Times New Roman"/>
                <w:lang w:val="en-US"/>
              </w:rPr>
              <w:t>EC</w:t>
            </w:r>
            <w:r w:rsidR="0084233D" w:rsidRPr="005F14D2">
              <w:rPr>
                <w:rFonts w:ascii="Times New Roman" w:hAnsi="Times New Roman"/>
                <w:lang w:val="en-US"/>
              </w:rPr>
              <w:t>.</w:t>
            </w:r>
          </w:p>
        </w:tc>
      </w:tr>
      <w:tr w:rsidR="00C43FC1" w:rsidRPr="004F3F67" w:rsidTr="005F14D2">
        <w:trPr>
          <w:trHeight w:val="975"/>
        </w:trPr>
        <w:tc>
          <w:tcPr>
            <w:tcW w:w="1862" w:type="dxa"/>
            <w:hideMark/>
          </w:tcPr>
          <w:p w:rsidR="00EB2EAD" w:rsidRDefault="0084233D" w:rsidP="0084233D">
            <w:pPr>
              <w:rPr>
                <w:rFonts w:ascii="Times New Roman" w:hAnsi="Times New Roman"/>
              </w:rPr>
            </w:pPr>
            <w:r w:rsidRPr="005F14D2">
              <w:rPr>
                <w:rFonts w:ascii="Times New Roman" w:hAnsi="Times New Roman"/>
              </w:rPr>
              <w:t>C0130/R0330</w:t>
            </w:r>
          </w:p>
          <w:p w:rsidR="00C43FC1" w:rsidRPr="005F14D2" w:rsidRDefault="00EB2EAD" w:rsidP="0084233D">
            <w:pPr>
              <w:rPr>
                <w:rFonts w:ascii="Times New Roman" w:hAnsi="Times New Roman"/>
              </w:rPr>
            </w:pPr>
            <w:r>
              <w:rPr>
                <w:rFonts w:ascii="Times New Roman" w:hAnsi="Times New Roman"/>
              </w:rPr>
              <w:t>(</w:t>
            </w:r>
            <w:r w:rsidR="00C43FC1" w:rsidRPr="005F14D2">
              <w:rPr>
                <w:rFonts w:ascii="Times New Roman" w:hAnsi="Times New Roman"/>
              </w:rPr>
              <w:t>A27</w:t>
            </w:r>
            <w:r>
              <w:rPr>
                <w:rFonts w:ascii="Times New Roman" w:hAnsi="Times New Roman"/>
              </w:rPr>
              <w:t>)</w:t>
            </w:r>
          </w:p>
        </w:tc>
        <w:tc>
          <w:tcPr>
            <w:tcW w:w="2641" w:type="dxa"/>
            <w:hideMark/>
          </w:tcPr>
          <w:p w:rsidR="00C43FC1" w:rsidRPr="00575921" w:rsidRDefault="00EC2AF5">
            <w:pPr>
              <w:rPr>
                <w:rFonts w:ascii="Times New Roman" w:hAnsi="Times New Roman"/>
                <w:lang w:val="en-GB"/>
                <w:rPrChange w:id="96" w:author="Author">
                  <w:rPr>
                    <w:rFonts w:ascii="Times New Roman" w:hAnsi="Times New Roman"/>
                  </w:rPr>
                </w:rPrChange>
              </w:rPr>
            </w:pPr>
            <w:ins w:id="97" w:author="Author">
              <w:r w:rsidRPr="00575921">
                <w:rPr>
                  <w:rFonts w:ascii="Times New Roman" w:hAnsi="Times New Roman"/>
                  <w:lang w:val="en-GB"/>
                  <w:rPrChange w:id="98" w:author="Author">
                    <w:rPr>
                      <w:rFonts w:ascii="Times New Roman" w:hAnsi="Times New Roman"/>
                    </w:rPr>
                  </w:rPrChange>
                </w:rPr>
                <w:t xml:space="preserve">Overall MCR calculation - </w:t>
              </w:r>
            </w:ins>
            <w:r w:rsidR="00C43FC1" w:rsidRPr="00575921">
              <w:rPr>
                <w:rFonts w:ascii="Times New Roman" w:hAnsi="Times New Roman"/>
                <w:lang w:val="en-GB"/>
                <w:rPrChange w:id="99" w:author="Author">
                  <w:rPr>
                    <w:rFonts w:ascii="Times New Roman" w:hAnsi="Times New Roman"/>
                  </w:rPr>
                </w:rPrChange>
              </w:rPr>
              <w:t>MCR floor</w:t>
            </w:r>
          </w:p>
        </w:tc>
        <w:tc>
          <w:tcPr>
            <w:tcW w:w="4785" w:type="dxa"/>
            <w:hideMark/>
          </w:tcPr>
          <w:p w:rsidR="00C43FC1" w:rsidRPr="005F14D2" w:rsidRDefault="00C43FC1" w:rsidP="00C67CCE">
            <w:pPr>
              <w:rPr>
                <w:rFonts w:ascii="Times New Roman" w:hAnsi="Times New Roman"/>
                <w:lang w:val="en-US"/>
              </w:rPr>
            </w:pPr>
            <w:r w:rsidRPr="005F14D2">
              <w:rPr>
                <w:rFonts w:ascii="Times New Roman" w:hAnsi="Times New Roman"/>
                <w:lang w:val="en-US"/>
              </w:rPr>
              <w:t xml:space="preserve">This is calculated as 25% of the SCR including any capital add-on in accordance with </w:t>
            </w:r>
            <w:r w:rsidR="0084233D" w:rsidRPr="005F14D2">
              <w:rPr>
                <w:rFonts w:ascii="Times New Roman" w:hAnsi="Times New Roman"/>
                <w:lang w:val="en-US"/>
              </w:rPr>
              <w:t xml:space="preserve">article </w:t>
            </w:r>
            <w:r w:rsidRPr="005F14D2">
              <w:rPr>
                <w:rFonts w:ascii="Times New Roman" w:hAnsi="Times New Roman"/>
                <w:lang w:val="en-US"/>
              </w:rPr>
              <w:t>129(3) of D</w:t>
            </w:r>
            <w:r w:rsidRPr="005F14D2">
              <w:rPr>
                <w:rFonts w:ascii="Times New Roman" w:hAnsi="Times New Roman"/>
                <w:lang w:val="en-US"/>
              </w:rPr>
              <w:t>i</w:t>
            </w:r>
            <w:r w:rsidRPr="005F14D2">
              <w:rPr>
                <w:rFonts w:ascii="Times New Roman" w:hAnsi="Times New Roman"/>
                <w:lang w:val="en-US"/>
              </w:rPr>
              <w:t>rective</w:t>
            </w:r>
            <w:r w:rsidR="0084233D" w:rsidRPr="005F14D2">
              <w:rPr>
                <w:rFonts w:ascii="Times New Roman" w:hAnsi="Times New Roman"/>
                <w:lang w:val="en-US"/>
              </w:rPr>
              <w:t xml:space="preserve"> 2009/138/E</w:t>
            </w:r>
            <w:r w:rsidR="00C67CCE" w:rsidRPr="005F14D2">
              <w:rPr>
                <w:rFonts w:ascii="Times New Roman" w:hAnsi="Times New Roman"/>
                <w:lang w:val="en-US"/>
              </w:rPr>
              <w:t>C</w:t>
            </w:r>
            <w:r w:rsidR="0084233D" w:rsidRPr="005F14D2">
              <w:rPr>
                <w:rFonts w:ascii="Times New Roman" w:hAnsi="Times New Roman"/>
                <w:lang w:val="en-US"/>
              </w:rPr>
              <w:t>.</w:t>
            </w:r>
          </w:p>
        </w:tc>
      </w:tr>
      <w:tr w:rsidR="00C43FC1" w:rsidRPr="004F3F67" w:rsidTr="005F14D2">
        <w:trPr>
          <w:trHeight w:val="912"/>
        </w:trPr>
        <w:tc>
          <w:tcPr>
            <w:tcW w:w="1862" w:type="dxa"/>
            <w:hideMark/>
          </w:tcPr>
          <w:p w:rsidR="00EB2EAD" w:rsidRDefault="0084233D" w:rsidP="0084233D">
            <w:pPr>
              <w:rPr>
                <w:rFonts w:ascii="Times New Roman" w:hAnsi="Times New Roman"/>
              </w:rPr>
            </w:pPr>
            <w:r w:rsidRPr="005F14D2">
              <w:rPr>
                <w:rFonts w:ascii="Times New Roman" w:hAnsi="Times New Roman"/>
              </w:rPr>
              <w:t>C0130/R0340</w:t>
            </w:r>
          </w:p>
          <w:p w:rsidR="00C43FC1" w:rsidRPr="005F14D2" w:rsidRDefault="00EB2EAD" w:rsidP="0084233D">
            <w:pPr>
              <w:rPr>
                <w:rFonts w:ascii="Times New Roman" w:hAnsi="Times New Roman"/>
              </w:rPr>
            </w:pPr>
            <w:r>
              <w:rPr>
                <w:rFonts w:ascii="Times New Roman" w:hAnsi="Times New Roman"/>
              </w:rPr>
              <w:t>(</w:t>
            </w:r>
            <w:r w:rsidR="00C43FC1" w:rsidRPr="005F14D2">
              <w:rPr>
                <w:rFonts w:ascii="Times New Roman" w:hAnsi="Times New Roman"/>
              </w:rPr>
              <w:t>A28</w:t>
            </w:r>
            <w:r>
              <w:rPr>
                <w:rFonts w:ascii="Times New Roman" w:hAnsi="Times New Roman"/>
              </w:rPr>
              <w:t>)</w:t>
            </w:r>
          </w:p>
        </w:tc>
        <w:tc>
          <w:tcPr>
            <w:tcW w:w="2641" w:type="dxa"/>
            <w:hideMark/>
          </w:tcPr>
          <w:p w:rsidR="00C43FC1" w:rsidRPr="00575921" w:rsidRDefault="00EC2AF5">
            <w:pPr>
              <w:rPr>
                <w:rFonts w:ascii="Times New Roman" w:hAnsi="Times New Roman"/>
                <w:lang w:val="en-GB"/>
                <w:rPrChange w:id="100" w:author="Author">
                  <w:rPr>
                    <w:rFonts w:ascii="Times New Roman" w:hAnsi="Times New Roman"/>
                  </w:rPr>
                </w:rPrChange>
              </w:rPr>
            </w:pPr>
            <w:ins w:id="101" w:author="Author">
              <w:r w:rsidRPr="00575921">
                <w:rPr>
                  <w:rFonts w:ascii="Times New Roman" w:hAnsi="Times New Roman"/>
                  <w:lang w:val="en-GB"/>
                  <w:rPrChange w:id="102" w:author="Author">
                    <w:rPr>
                      <w:rFonts w:ascii="Times New Roman" w:hAnsi="Times New Roman"/>
                    </w:rPr>
                  </w:rPrChange>
                </w:rPr>
                <w:t xml:space="preserve">Overall MCR calculation - </w:t>
              </w:r>
            </w:ins>
            <w:r w:rsidR="00C43FC1" w:rsidRPr="00575921">
              <w:rPr>
                <w:rFonts w:ascii="Times New Roman" w:hAnsi="Times New Roman"/>
                <w:lang w:val="en-GB"/>
                <w:rPrChange w:id="103" w:author="Author">
                  <w:rPr>
                    <w:rFonts w:ascii="Times New Roman" w:hAnsi="Times New Roman"/>
                  </w:rPr>
                </w:rPrChange>
              </w:rPr>
              <w:t>Combined MCR</w:t>
            </w:r>
          </w:p>
        </w:tc>
        <w:tc>
          <w:tcPr>
            <w:tcW w:w="4785" w:type="dxa"/>
            <w:hideMark/>
          </w:tcPr>
          <w:p w:rsidR="00C43FC1" w:rsidRPr="005F14D2" w:rsidRDefault="00C43FC1">
            <w:pPr>
              <w:rPr>
                <w:rFonts w:ascii="Times New Roman" w:hAnsi="Times New Roman"/>
                <w:lang w:val="en-US"/>
              </w:rPr>
            </w:pPr>
            <w:r w:rsidRPr="005F14D2">
              <w:rPr>
                <w:rFonts w:ascii="Times New Roman" w:hAnsi="Times New Roman"/>
                <w:lang w:val="en-US"/>
              </w:rPr>
              <w:t xml:space="preserve">This is the result of the formula component calculated in accordance with </w:t>
            </w:r>
            <w:r w:rsidR="00306ED4" w:rsidRPr="005F14D2">
              <w:rPr>
                <w:rFonts w:ascii="Times New Roman" w:hAnsi="Times New Roman"/>
                <w:lang w:val="en-US"/>
              </w:rPr>
              <w:t xml:space="preserve">article </w:t>
            </w:r>
            <w:r w:rsidR="00AC2E90" w:rsidRPr="005F14D2">
              <w:rPr>
                <w:rFonts w:ascii="Times New Roman" w:hAnsi="Times New Roman"/>
                <w:lang w:val="en-US"/>
              </w:rPr>
              <w:t>248</w:t>
            </w:r>
            <w:r w:rsidR="00306ED4" w:rsidRPr="005F14D2">
              <w:rPr>
                <w:rFonts w:ascii="Times New Roman" w:hAnsi="Times New Roman"/>
                <w:lang w:val="en-US"/>
              </w:rPr>
              <w:t xml:space="preserve"> (2) of </w:t>
            </w:r>
            <w:ins w:id="104" w:author="Author">
              <w:r w:rsidR="004F3F67">
                <w:rPr>
                  <w:rFonts w:ascii="Times New Roman" w:hAnsi="Times New Roman"/>
                  <w:lang w:val="en-US"/>
                </w:rPr>
                <w:t>Delegated Regulation 2015/35</w:t>
              </w:r>
            </w:ins>
            <w:del w:id="105" w:author="Author">
              <w:r w:rsidR="00B8460E" w:rsidRPr="005F14D2" w:rsidDel="004F3F67">
                <w:rPr>
                  <w:rFonts w:ascii="Times New Roman" w:hAnsi="Times New Roman"/>
                  <w:lang w:val="en-US"/>
                </w:rPr>
                <w:delText>Implementing measures</w:delText>
              </w:r>
            </w:del>
            <w:r w:rsidR="00306ED4" w:rsidRPr="005F14D2">
              <w:rPr>
                <w:rFonts w:ascii="Times New Roman" w:hAnsi="Times New Roman"/>
                <w:lang w:val="en-US"/>
              </w:rPr>
              <w:t>.</w:t>
            </w:r>
          </w:p>
        </w:tc>
      </w:tr>
      <w:tr w:rsidR="00C43FC1" w:rsidRPr="004F3F67" w:rsidTr="005F14D2">
        <w:trPr>
          <w:trHeight w:val="702"/>
        </w:trPr>
        <w:tc>
          <w:tcPr>
            <w:tcW w:w="1862" w:type="dxa"/>
            <w:hideMark/>
          </w:tcPr>
          <w:p w:rsidR="00EB2EAD" w:rsidRDefault="00111EE0" w:rsidP="00111EE0">
            <w:pPr>
              <w:rPr>
                <w:rFonts w:ascii="Times New Roman" w:hAnsi="Times New Roman"/>
              </w:rPr>
            </w:pPr>
            <w:r w:rsidRPr="005F14D2">
              <w:rPr>
                <w:rFonts w:ascii="Times New Roman" w:hAnsi="Times New Roman"/>
              </w:rPr>
              <w:t>C0130/R0350</w:t>
            </w:r>
          </w:p>
          <w:p w:rsidR="00C43FC1" w:rsidRPr="005F14D2" w:rsidRDefault="00EB2EAD" w:rsidP="00111EE0">
            <w:pPr>
              <w:rPr>
                <w:rFonts w:ascii="Times New Roman" w:hAnsi="Times New Roman"/>
              </w:rPr>
            </w:pPr>
            <w:r>
              <w:rPr>
                <w:rFonts w:ascii="Times New Roman" w:hAnsi="Times New Roman"/>
              </w:rPr>
              <w:t>(</w:t>
            </w:r>
            <w:r w:rsidR="00C43FC1" w:rsidRPr="005F14D2">
              <w:rPr>
                <w:rFonts w:ascii="Times New Roman" w:hAnsi="Times New Roman"/>
              </w:rPr>
              <w:t>A29</w:t>
            </w:r>
            <w:r>
              <w:rPr>
                <w:rFonts w:ascii="Times New Roman" w:hAnsi="Times New Roman"/>
              </w:rPr>
              <w:t>)</w:t>
            </w:r>
          </w:p>
        </w:tc>
        <w:tc>
          <w:tcPr>
            <w:tcW w:w="2641" w:type="dxa"/>
            <w:hideMark/>
          </w:tcPr>
          <w:p w:rsidR="00C43FC1" w:rsidRPr="005F14D2" w:rsidRDefault="00EC2AF5">
            <w:pPr>
              <w:rPr>
                <w:rFonts w:ascii="Times New Roman" w:hAnsi="Times New Roman"/>
                <w:lang w:val="en-US"/>
              </w:rPr>
            </w:pPr>
            <w:ins w:id="106" w:author="Author">
              <w:r w:rsidRPr="00EC2AF5">
                <w:rPr>
                  <w:rFonts w:ascii="Times New Roman" w:hAnsi="Times New Roman"/>
                  <w:lang w:val="en-US"/>
                </w:rPr>
                <w:t>Overall MCR calculation</w:t>
              </w:r>
              <w:r>
                <w:rPr>
                  <w:rFonts w:ascii="Times New Roman" w:hAnsi="Times New Roman"/>
                  <w:lang w:val="en-US"/>
                </w:rPr>
                <w:t xml:space="preserve"> - </w:t>
              </w:r>
            </w:ins>
            <w:r w:rsidR="00C43FC1" w:rsidRPr="005F14D2">
              <w:rPr>
                <w:rFonts w:ascii="Times New Roman" w:hAnsi="Times New Roman"/>
                <w:lang w:val="en-US"/>
              </w:rPr>
              <w:t>Absolute floor of the MCR</w:t>
            </w:r>
          </w:p>
        </w:tc>
        <w:tc>
          <w:tcPr>
            <w:tcW w:w="4785" w:type="dxa"/>
            <w:hideMark/>
          </w:tcPr>
          <w:p w:rsidR="00C43FC1" w:rsidRPr="005F14D2" w:rsidRDefault="00C43FC1" w:rsidP="00F7324E">
            <w:pPr>
              <w:rPr>
                <w:rFonts w:ascii="Times New Roman" w:hAnsi="Times New Roman"/>
                <w:lang w:val="en-US"/>
              </w:rPr>
            </w:pPr>
            <w:r w:rsidRPr="005F14D2">
              <w:rPr>
                <w:rFonts w:ascii="Times New Roman" w:hAnsi="Times New Roman"/>
                <w:lang w:val="en-US"/>
              </w:rPr>
              <w:t xml:space="preserve">This is calculated as defined in </w:t>
            </w:r>
            <w:r w:rsidR="00F303D1" w:rsidRPr="005F14D2">
              <w:rPr>
                <w:rFonts w:ascii="Times New Roman" w:hAnsi="Times New Roman"/>
                <w:lang w:val="en-US"/>
              </w:rPr>
              <w:t xml:space="preserve">article </w:t>
            </w:r>
            <w:r w:rsidRPr="005F14D2">
              <w:rPr>
                <w:rFonts w:ascii="Times New Roman" w:hAnsi="Times New Roman"/>
                <w:lang w:val="en-US"/>
              </w:rPr>
              <w:t>129(1)d of D</w:t>
            </w:r>
            <w:r w:rsidRPr="005F14D2">
              <w:rPr>
                <w:rFonts w:ascii="Times New Roman" w:hAnsi="Times New Roman"/>
                <w:lang w:val="en-US"/>
              </w:rPr>
              <w:t>i</w:t>
            </w:r>
            <w:r w:rsidRPr="005F14D2">
              <w:rPr>
                <w:rFonts w:ascii="Times New Roman" w:hAnsi="Times New Roman"/>
                <w:lang w:val="en-US"/>
              </w:rPr>
              <w:t>rective</w:t>
            </w:r>
            <w:r w:rsidR="00F303D1" w:rsidRPr="005F14D2">
              <w:rPr>
                <w:rFonts w:ascii="Times New Roman" w:hAnsi="Times New Roman"/>
                <w:lang w:val="en-US"/>
              </w:rPr>
              <w:t xml:space="preserve"> 2009/138/E</w:t>
            </w:r>
            <w:r w:rsidR="00F7324E" w:rsidRPr="005F14D2">
              <w:rPr>
                <w:rFonts w:ascii="Times New Roman" w:hAnsi="Times New Roman"/>
                <w:lang w:val="en-US"/>
              </w:rPr>
              <w:t>C</w:t>
            </w:r>
            <w:r w:rsidR="00F303D1" w:rsidRPr="005F14D2">
              <w:rPr>
                <w:rFonts w:ascii="Times New Roman" w:hAnsi="Times New Roman"/>
                <w:lang w:val="en-US"/>
              </w:rPr>
              <w:t>.</w:t>
            </w:r>
          </w:p>
        </w:tc>
      </w:tr>
      <w:tr w:rsidR="00C43FC1" w:rsidRPr="004F3F67" w:rsidTr="005F14D2">
        <w:trPr>
          <w:trHeight w:val="702"/>
        </w:trPr>
        <w:tc>
          <w:tcPr>
            <w:tcW w:w="1862" w:type="dxa"/>
            <w:hideMark/>
          </w:tcPr>
          <w:p w:rsidR="00EB2EAD" w:rsidRDefault="00566739" w:rsidP="00566739">
            <w:pPr>
              <w:rPr>
                <w:rFonts w:ascii="Times New Roman" w:hAnsi="Times New Roman"/>
              </w:rPr>
            </w:pPr>
            <w:r w:rsidRPr="005F14D2">
              <w:rPr>
                <w:rFonts w:ascii="Times New Roman" w:hAnsi="Times New Roman"/>
              </w:rPr>
              <w:t>C0130/R0400</w:t>
            </w:r>
          </w:p>
          <w:p w:rsidR="00C43FC1" w:rsidRPr="005F14D2" w:rsidRDefault="00EB2EAD" w:rsidP="00566739">
            <w:pPr>
              <w:rPr>
                <w:rFonts w:ascii="Times New Roman" w:hAnsi="Times New Roman"/>
              </w:rPr>
            </w:pPr>
            <w:r>
              <w:rPr>
                <w:rFonts w:ascii="Times New Roman" w:hAnsi="Times New Roman"/>
              </w:rPr>
              <w:t>(</w:t>
            </w:r>
            <w:r w:rsidR="00C43FC1" w:rsidRPr="005F14D2">
              <w:rPr>
                <w:rFonts w:ascii="Times New Roman" w:hAnsi="Times New Roman"/>
              </w:rPr>
              <w:t>A30</w:t>
            </w:r>
            <w:r>
              <w:rPr>
                <w:rFonts w:ascii="Times New Roman" w:hAnsi="Times New Roman"/>
              </w:rPr>
              <w:t>)</w:t>
            </w:r>
          </w:p>
        </w:tc>
        <w:tc>
          <w:tcPr>
            <w:tcW w:w="2641" w:type="dxa"/>
            <w:hideMark/>
          </w:tcPr>
          <w:p w:rsidR="00C43FC1" w:rsidRPr="005F14D2" w:rsidRDefault="00711815">
            <w:pPr>
              <w:rPr>
                <w:rFonts w:ascii="Times New Roman" w:hAnsi="Times New Roman"/>
              </w:rPr>
            </w:pPr>
            <w:ins w:id="107" w:author="Author">
              <w:r w:rsidRPr="00100243">
                <w:rPr>
                  <w:rFonts w:ascii="Times New Roman" w:hAnsi="Times New Roman"/>
                </w:rPr>
                <w:t>Minimum Capital Requirement</w:t>
              </w:r>
            </w:ins>
            <w:del w:id="108" w:author="Author">
              <w:r w:rsidR="00C43FC1" w:rsidRPr="005F14D2" w:rsidDel="00711815">
                <w:rPr>
                  <w:rFonts w:ascii="Times New Roman" w:hAnsi="Times New Roman"/>
                </w:rPr>
                <w:delText>MCR</w:delText>
              </w:r>
            </w:del>
          </w:p>
        </w:tc>
        <w:tc>
          <w:tcPr>
            <w:tcW w:w="4785" w:type="dxa"/>
            <w:hideMark/>
          </w:tcPr>
          <w:p w:rsidR="00F7324E" w:rsidRPr="005F14D2" w:rsidRDefault="00C43FC1" w:rsidP="00477C7D">
            <w:pPr>
              <w:rPr>
                <w:rFonts w:ascii="Times New Roman" w:hAnsi="Times New Roman"/>
                <w:lang w:val="en-US"/>
              </w:rPr>
            </w:pPr>
            <w:r w:rsidRPr="005F14D2">
              <w:rPr>
                <w:rFonts w:ascii="Times New Roman" w:hAnsi="Times New Roman"/>
                <w:lang w:val="en-US"/>
              </w:rPr>
              <w:t xml:space="preserve">This is the result of the formula component calculated in accordance with </w:t>
            </w:r>
            <w:r w:rsidR="00306ED4" w:rsidRPr="005F14D2">
              <w:rPr>
                <w:rFonts w:ascii="Times New Roman" w:hAnsi="Times New Roman"/>
                <w:lang w:val="en-US"/>
              </w:rPr>
              <w:t>article </w:t>
            </w:r>
            <w:r w:rsidR="00AC2E90" w:rsidRPr="005F14D2">
              <w:rPr>
                <w:rFonts w:ascii="Times New Roman" w:hAnsi="Times New Roman"/>
                <w:lang w:val="en-US"/>
              </w:rPr>
              <w:t xml:space="preserve">248 </w:t>
            </w:r>
            <w:r w:rsidR="00306ED4" w:rsidRPr="005F14D2">
              <w:rPr>
                <w:rFonts w:ascii="Times New Roman" w:hAnsi="Times New Roman"/>
                <w:lang w:val="en-US"/>
              </w:rPr>
              <w:t xml:space="preserve">(1) of </w:t>
            </w:r>
            <w:ins w:id="109" w:author="Author">
              <w:r w:rsidR="004F3F67">
                <w:rPr>
                  <w:rFonts w:ascii="Times New Roman" w:hAnsi="Times New Roman"/>
                  <w:lang w:val="en-US"/>
                </w:rPr>
                <w:t>Delegated Regulation 2015/35</w:t>
              </w:r>
            </w:ins>
            <w:del w:id="110" w:author="Author">
              <w:r w:rsidR="00B8460E" w:rsidRPr="005F14D2" w:rsidDel="004F3F67">
                <w:rPr>
                  <w:rFonts w:ascii="Times New Roman" w:hAnsi="Times New Roman"/>
                  <w:lang w:val="en-US"/>
                </w:rPr>
                <w:delText>Implementing measures</w:delText>
              </w:r>
            </w:del>
            <w:r w:rsidR="00306ED4" w:rsidRPr="005F14D2">
              <w:rPr>
                <w:rFonts w:ascii="Times New Roman" w:hAnsi="Times New Roman"/>
                <w:lang w:val="en-US"/>
              </w:rPr>
              <w:t>.</w:t>
            </w:r>
          </w:p>
          <w:p w:rsidR="00C43FC1" w:rsidRPr="005F14D2" w:rsidRDefault="00C43FC1">
            <w:pPr>
              <w:rPr>
                <w:rFonts w:ascii="Times New Roman" w:hAnsi="Times New Roman"/>
                <w:lang w:val="en-US"/>
              </w:rPr>
            </w:pPr>
          </w:p>
        </w:tc>
      </w:tr>
      <w:tr w:rsidR="00C43FC1" w:rsidRPr="004F3F67" w:rsidTr="005F14D2">
        <w:trPr>
          <w:trHeight w:val="780"/>
        </w:trPr>
        <w:tc>
          <w:tcPr>
            <w:tcW w:w="1862" w:type="dxa"/>
            <w:hideMark/>
          </w:tcPr>
          <w:p w:rsidR="00EB2EAD" w:rsidRDefault="002A792D" w:rsidP="002A792D">
            <w:pPr>
              <w:rPr>
                <w:rFonts w:ascii="Times New Roman" w:hAnsi="Times New Roman"/>
              </w:rPr>
            </w:pPr>
            <w:r w:rsidRPr="005F14D2">
              <w:rPr>
                <w:rFonts w:ascii="Times New Roman" w:hAnsi="Times New Roman"/>
              </w:rPr>
              <w:t>C0140/R0500</w:t>
            </w:r>
          </w:p>
          <w:p w:rsidR="00C43FC1" w:rsidRPr="005F14D2" w:rsidRDefault="00EB2EAD" w:rsidP="002A792D">
            <w:pPr>
              <w:rPr>
                <w:rFonts w:ascii="Times New Roman" w:hAnsi="Times New Roman"/>
              </w:rPr>
            </w:pPr>
            <w:r>
              <w:rPr>
                <w:rFonts w:ascii="Times New Roman" w:hAnsi="Times New Roman"/>
              </w:rPr>
              <w:t>(</w:t>
            </w:r>
            <w:r w:rsidR="00C43FC1" w:rsidRPr="005F14D2">
              <w:rPr>
                <w:rFonts w:ascii="Times New Roman" w:hAnsi="Times New Roman"/>
              </w:rPr>
              <w:t>B32</w:t>
            </w:r>
            <w:r>
              <w:rPr>
                <w:rFonts w:ascii="Times New Roman" w:hAnsi="Times New Roman"/>
              </w:rPr>
              <w:t>)</w:t>
            </w:r>
          </w:p>
        </w:tc>
        <w:tc>
          <w:tcPr>
            <w:tcW w:w="2641" w:type="dxa"/>
            <w:hideMark/>
          </w:tcPr>
          <w:p w:rsidR="00C43FC1" w:rsidRPr="005F14D2" w:rsidRDefault="00485E72">
            <w:pPr>
              <w:rPr>
                <w:rFonts w:ascii="Times New Roman" w:hAnsi="Times New Roman"/>
                <w:lang w:val="en-US"/>
              </w:rPr>
            </w:pPr>
            <w:ins w:id="111" w:author="Author">
              <w:r w:rsidRPr="00485E72">
                <w:rPr>
                  <w:rFonts w:ascii="Times New Roman" w:hAnsi="Times New Roman"/>
                  <w:lang w:val="en-US"/>
                </w:rPr>
                <w:t>Notional non-life and life MCR calculation</w:t>
              </w:r>
              <w:r>
                <w:rPr>
                  <w:rFonts w:ascii="Times New Roman" w:hAnsi="Times New Roman"/>
                  <w:lang w:val="en-US"/>
                </w:rPr>
                <w:t xml:space="preserve"> - </w:t>
              </w:r>
            </w:ins>
            <w:r w:rsidR="00C43FC1" w:rsidRPr="005F14D2">
              <w:rPr>
                <w:rFonts w:ascii="Times New Roman" w:hAnsi="Times New Roman"/>
                <w:lang w:val="en-US"/>
              </w:rPr>
              <w:t>Notional linear MCR – non-life activ</w:t>
            </w:r>
            <w:r w:rsidR="00C43FC1" w:rsidRPr="005F14D2">
              <w:rPr>
                <w:rFonts w:ascii="Times New Roman" w:hAnsi="Times New Roman"/>
                <w:lang w:val="en-US"/>
              </w:rPr>
              <w:t>i</w:t>
            </w:r>
            <w:r w:rsidR="00C43FC1" w:rsidRPr="005F14D2">
              <w:rPr>
                <w:rFonts w:ascii="Times New Roman" w:hAnsi="Times New Roman"/>
                <w:lang w:val="en-US"/>
              </w:rPr>
              <w:t>ties</w:t>
            </w:r>
            <w:r w:rsidR="00017CAA" w:rsidRPr="005F14D2">
              <w:rPr>
                <w:rFonts w:ascii="Times New Roman" w:hAnsi="Times New Roman"/>
                <w:lang w:val="en-US"/>
              </w:rPr>
              <w:t xml:space="preserve"> </w:t>
            </w:r>
          </w:p>
        </w:tc>
        <w:tc>
          <w:tcPr>
            <w:tcW w:w="4785" w:type="dxa"/>
            <w:hideMark/>
          </w:tcPr>
          <w:p w:rsidR="00C43FC1" w:rsidRPr="005F14D2" w:rsidRDefault="00C43FC1">
            <w:pPr>
              <w:rPr>
                <w:rFonts w:ascii="Times New Roman" w:hAnsi="Times New Roman"/>
                <w:lang w:val="en-US"/>
              </w:rPr>
            </w:pPr>
            <w:r w:rsidRPr="005F14D2">
              <w:rPr>
                <w:rFonts w:ascii="Times New Roman" w:hAnsi="Times New Roman"/>
                <w:lang w:val="en-US"/>
              </w:rPr>
              <w:t xml:space="preserve">This is calculated in accordance with </w:t>
            </w:r>
            <w:r w:rsidR="00306ED4" w:rsidRPr="005F14D2">
              <w:rPr>
                <w:rFonts w:ascii="Times New Roman" w:hAnsi="Times New Roman"/>
                <w:lang w:val="en-US"/>
              </w:rPr>
              <w:t xml:space="preserve">article </w:t>
            </w:r>
            <w:r w:rsidR="00B15B4A" w:rsidRPr="005F14D2">
              <w:rPr>
                <w:rFonts w:ascii="Times New Roman" w:hAnsi="Times New Roman"/>
                <w:lang w:val="en-US"/>
              </w:rPr>
              <w:t>252</w:t>
            </w:r>
            <w:r w:rsidR="00306ED4" w:rsidRPr="005F14D2">
              <w:rPr>
                <w:rFonts w:ascii="Times New Roman" w:hAnsi="Times New Roman"/>
                <w:lang w:val="en-US"/>
              </w:rPr>
              <w:t xml:space="preserve"> (3) of</w:t>
            </w:r>
            <w:r w:rsidR="00B15B4A" w:rsidRPr="005F14D2">
              <w:rPr>
                <w:rFonts w:ascii="Times New Roman" w:hAnsi="Times New Roman"/>
                <w:lang w:val="en-US"/>
              </w:rPr>
              <w:t xml:space="preserve"> </w:t>
            </w:r>
            <w:ins w:id="112" w:author="Author">
              <w:r w:rsidR="004F3F67">
                <w:rPr>
                  <w:rFonts w:ascii="Times New Roman" w:hAnsi="Times New Roman"/>
                  <w:lang w:val="en-US"/>
                </w:rPr>
                <w:t>Delegated Regulation 2015/35</w:t>
              </w:r>
            </w:ins>
            <w:del w:id="113" w:author="Author">
              <w:r w:rsidR="00B8460E" w:rsidRPr="005F14D2" w:rsidDel="004F3F67">
                <w:rPr>
                  <w:rFonts w:ascii="Times New Roman" w:hAnsi="Times New Roman"/>
                  <w:lang w:val="en-US"/>
                </w:rPr>
                <w:delText>Implementing measures</w:delText>
              </w:r>
            </w:del>
            <w:r w:rsidR="00306ED4" w:rsidRPr="005F14D2">
              <w:rPr>
                <w:rFonts w:ascii="Times New Roman" w:hAnsi="Times New Roman"/>
                <w:lang w:val="en-US"/>
              </w:rPr>
              <w:t>.</w:t>
            </w:r>
            <w:r w:rsidR="002A792D" w:rsidRPr="005F14D2">
              <w:rPr>
                <w:rFonts w:ascii="Times New Roman" w:hAnsi="Times New Roman"/>
                <w:lang w:val="en-US"/>
              </w:rPr>
              <w:t xml:space="preserve"> </w:t>
            </w:r>
          </w:p>
        </w:tc>
      </w:tr>
      <w:tr w:rsidR="00C43FC1" w:rsidRPr="004F3F67" w:rsidTr="005F14D2">
        <w:trPr>
          <w:trHeight w:val="706"/>
        </w:trPr>
        <w:tc>
          <w:tcPr>
            <w:tcW w:w="1862" w:type="dxa"/>
            <w:hideMark/>
          </w:tcPr>
          <w:p w:rsidR="00EB2EAD" w:rsidRDefault="002A792D" w:rsidP="002A792D">
            <w:pPr>
              <w:rPr>
                <w:rFonts w:ascii="Times New Roman" w:hAnsi="Times New Roman"/>
              </w:rPr>
            </w:pPr>
            <w:r w:rsidRPr="005F14D2">
              <w:rPr>
                <w:rFonts w:ascii="Times New Roman" w:hAnsi="Times New Roman"/>
              </w:rPr>
              <w:t>C0150/R0500</w:t>
            </w:r>
          </w:p>
          <w:p w:rsidR="00C43FC1" w:rsidRPr="005F14D2" w:rsidRDefault="00EB2EAD" w:rsidP="002A792D">
            <w:pPr>
              <w:rPr>
                <w:rFonts w:ascii="Times New Roman" w:hAnsi="Times New Roman"/>
              </w:rPr>
            </w:pPr>
            <w:r>
              <w:rPr>
                <w:rFonts w:ascii="Times New Roman" w:hAnsi="Times New Roman"/>
              </w:rPr>
              <w:t>(</w:t>
            </w:r>
            <w:r w:rsidR="00C43FC1" w:rsidRPr="005F14D2">
              <w:rPr>
                <w:rFonts w:ascii="Times New Roman" w:hAnsi="Times New Roman"/>
              </w:rPr>
              <w:t>C32</w:t>
            </w:r>
            <w:r>
              <w:rPr>
                <w:rFonts w:ascii="Times New Roman" w:hAnsi="Times New Roman"/>
              </w:rPr>
              <w:t>)</w:t>
            </w:r>
          </w:p>
        </w:tc>
        <w:tc>
          <w:tcPr>
            <w:tcW w:w="2641" w:type="dxa"/>
            <w:hideMark/>
          </w:tcPr>
          <w:p w:rsidR="00C43FC1" w:rsidRPr="005F14D2" w:rsidRDefault="00485E72">
            <w:pPr>
              <w:rPr>
                <w:rFonts w:ascii="Times New Roman" w:hAnsi="Times New Roman"/>
                <w:lang w:val="en-US"/>
              </w:rPr>
            </w:pPr>
            <w:ins w:id="114" w:author="Author">
              <w:r w:rsidRPr="00485E72">
                <w:rPr>
                  <w:rFonts w:ascii="Times New Roman" w:hAnsi="Times New Roman"/>
                  <w:lang w:val="en-US"/>
                </w:rPr>
                <w:t>Notional non-life and life MCR calculation</w:t>
              </w:r>
              <w:r>
                <w:rPr>
                  <w:rFonts w:ascii="Times New Roman" w:hAnsi="Times New Roman"/>
                  <w:lang w:val="en-US"/>
                </w:rPr>
                <w:t xml:space="preserve"> - </w:t>
              </w:r>
            </w:ins>
            <w:r w:rsidR="00C43FC1" w:rsidRPr="005F14D2">
              <w:rPr>
                <w:rFonts w:ascii="Times New Roman" w:hAnsi="Times New Roman"/>
                <w:lang w:val="en-US"/>
              </w:rPr>
              <w:t>Notional linear MCR –life activities</w:t>
            </w:r>
          </w:p>
        </w:tc>
        <w:tc>
          <w:tcPr>
            <w:tcW w:w="4785" w:type="dxa"/>
            <w:hideMark/>
          </w:tcPr>
          <w:p w:rsidR="00C43FC1" w:rsidRPr="005F14D2" w:rsidRDefault="00C43FC1">
            <w:pPr>
              <w:rPr>
                <w:rFonts w:ascii="Times New Roman" w:hAnsi="Times New Roman"/>
                <w:lang w:val="en-US"/>
              </w:rPr>
            </w:pPr>
            <w:r w:rsidRPr="005F14D2">
              <w:rPr>
                <w:rFonts w:ascii="Times New Roman" w:hAnsi="Times New Roman"/>
                <w:lang w:val="en-US"/>
              </w:rPr>
              <w:t xml:space="preserve">This is calculated in accordance with </w:t>
            </w:r>
            <w:r w:rsidR="00306ED4" w:rsidRPr="005F14D2">
              <w:rPr>
                <w:rFonts w:ascii="Times New Roman" w:hAnsi="Times New Roman"/>
                <w:lang w:val="en-US"/>
              </w:rPr>
              <w:t>article </w:t>
            </w:r>
            <w:r w:rsidR="00B15B4A" w:rsidRPr="005F14D2">
              <w:rPr>
                <w:rFonts w:ascii="Times New Roman" w:hAnsi="Times New Roman"/>
                <w:lang w:val="en-US"/>
              </w:rPr>
              <w:t>252 </w:t>
            </w:r>
            <w:r w:rsidR="00306ED4" w:rsidRPr="005F14D2">
              <w:rPr>
                <w:rFonts w:ascii="Times New Roman" w:hAnsi="Times New Roman"/>
                <w:lang w:val="en-US"/>
              </w:rPr>
              <w:t xml:space="preserve"> (9) of </w:t>
            </w:r>
            <w:ins w:id="115" w:author="Author">
              <w:r w:rsidR="004F3F67">
                <w:rPr>
                  <w:rFonts w:ascii="Times New Roman" w:hAnsi="Times New Roman"/>
                  <w:lang w:val="en-US"/>
                </w:rPr>
                <w:t>Delegated Regulation 2015/35</w:t>
              </w:r>
            </w:ins>
            <w:del w:id="116" w:author="Author">
              <w:r w:rsidR="00B8460E" w:rsidRPr="005F14D2" w:rsidDel="004F3F67">
                <w:rPr>
                  <w:rFonts w:ascii="Times New Roman" w:hAnsi="Times New Roman"/>
                  <w:lang w:val="en-US"/>
                </w:rPr>
                <w:delText>Implementing measures</w:delText>
              </w:r>
            </w:del>
            <w:r w:rsidR="00306ED4" w:rsidRPr="005F14D2">
              <w:rPr>
                <w:rFonts w:ascii="Times New Roman" w:hAnsi="Times New Roman"/>
                <w:lang w:val="en-US"/>
              </w:rPr>
              <w:t>.</w:t>
            </w:r>
          </w:p>
        </w:tc>
      </w:tr>
      <w:tr w:rsidR="00C43FC1" w:rsidRPr="004F3F67" w:rsidTr="005F14D2">
        <w:trPr>
          <w:trHeight w:val="1065"/>
        </w:trPr>
        <w:tc>
          <w:tcPr>
            <w:tcW w:w="1862" w:type="dxa"/>
            <w:hideMark/>
          </w:tcPr>
          <w:p w:rsidR="00EB2EAD" w:rsidRDefault="00501974" w:rsidP="00501974">
            <w:pPr>
              <w:rPr>
                <w:rFonts w:ascii="Times New Roman" w:hAnsi="Times New Roman"/>
              </w:rPr>
            </w:pPr>
            <w:r w:rsidRPr="005F14D2">
              <w:rPr>
                <w:rFonts w:ascii="Times New Roman" w:hAnsi="Times New Roman"/>
              </w:rPr>
              <w:t>C0140/R0510</w:t>
            </w:r>
          </w:p>
          <w:p w:rsidR="00C43FC1" w:rsidRPr="005F14D2" w:rsidRDefault="00EB2EAD" w:rsidP="00501974">
            <w:pPr>
              <w:rPr>
                <w:rFonts w:ascii="Times New Roman" w:hAnsi="Times New Roman"/>
              </w:rPr>
            </w:pPr>
            <w:r>
              <w:rPr>
                <w:rFonts w:ascii="Times New Roman" w:hAnsi="Times New Roman"/>
              </w:rPr>
              <w:t>(</w:t>
            </w:r>
            <w:r w:rsidR="00C43FC1" w:rsidRPr="005F14D2">
              <w:rPr>
                <w:rFonts w:ascii="Times New Roman" w:hAnsi="Times New Roman"/>
              </w:rPr>
              <w:t>B33</w:t>
            </w:r>
            <w:r>
              <w:rPr>
                <w:rFonts w:ascii="Times New Roman" w:hAnsi="Times New Roman"/>
              </w:rPr>
              <w:t>)</w:t>
            </w:r>
          </w:p>
        </w:tc>
        <w:tc>
          <w:tcPr>
            <w:tcW w:w="2641" w:type="dxa"/>
            <w:hideMark/>
          </w:tcPr>
          <w:p w:rsidR="00C43FC1" w:rsidRPr="005F14D2" w:rsidRDefault="00485E72" w:rsidP="00501974">
            <w:pPr>
              <w:rPr>
                <w:rFonts w:ascii="Times New Roman" w:hAnsi="Times New Roman"/>
                <w:lang w:val="en-US"/>
              </w:rPr>
            </w:pPr>
            <w:ins w:id="117" w:author="Author">
              <w:r w:rsidRPr="00485E72">
                <w:rPr>
                  <w:rFonts w:ascii="Times New Roman" w:hAnsi="Times New Roman"/>
                  <w:lang w:val="en-US"/>
                </w:rPr>
                <w:t>Notional non-life and life MCR calculation</w:t>
              </w:r>
              <w:r>
                <w:rPr>
                  <w:rFonts w:ascii="Times New Roman" w:hAnsi="Times New Roman"/>
                  <w:lang w:val="en-US"/>
                </w:rPr>
                <w:t xml:space="preserve"> - </w:t>
              </w:r>
            </w:ins>
            <w:r w:rsidR="00C43FC1" w:rsidRPr="005F14D2">
              <w:rPr>
                <w:rFonts w:ascii="Times New Roman" w:hAnsi="Times New Roman"/>
                <w:lang w:val="en-US"/>
              </w:rPr>
              <w:t xml:space="preserve">Notional SCR </w:t>
            </w:r>
            <w:r w:rsidR="00501974" w:rsidRPr="005F14D2">
              <w:rPr>
                <w:rFonts w:ascii="Times New Roman" w:hAnsi="Times New Roman"/>
                <w:lang w:val="en-US"/>
              </w:rPr>
              <w:t xml:space="preserve">excluding </w:t>
            </w:r>
            <w:r w:rsidR="00C43FC1" w:rsidRPr="005F14D2">
              <w:rPr>
                <w:rFonts w:ascii="Times New Roman" w:hAnsi="Times New Roman"/>
                <w:lang w:val="en-US"/>
              </w:rPr>
              <w:t xml:space="preserve">add-on </w:t>
            </w:r>
            <w:ins w:id="118" w:author="Author">
              <w:r w:rsidRPr="00485E72">
                <w:rPr>
                  <w:rFonts w:ascii="Times New Roman" w:hAnsi="Times New Roman"/>
                  <w:lang w:val="en-US"/>
                </w:rPr>
                <w:t>(ann</w:t>
              </w:r>
              <w:r w:rsidRPr="00485E72">
                <w:rPr>
                  <w:rFonts w:ascii="Times New Roman" w:hAnsi="Times New Roman"/>
                  <w:lang w:val="en-US"/>
                </w:rPr>
                <w:t>u</w:t>
              </w:r>
              <w:r w:rsidRPr="00485E72">
                <w:rPr>
                  <w:rFonts w:ascii="Times New Roman" w:hAnsi="Times New Roman"/>
                  <w:lang w:val="en-US"/>
                </w:rPr>
                <w:t>al or latest calculation)</w:t>
              </w:r>
              <w:r>
                <w:rPr>
                  <w:rFonts w:ascii="Times New Roman" w:hAnsi="Times New Roman"/>
                  <w:lang w:val="en-US"/>
                </w:rPr>
                <w:t xml:space="preserve"> </w:t>
              </w:r>
            </w:ins>
            <w:r w:rsidR="00C43FC1" w:rsidRPr="005F14D2">
              <w:rPr>
                <w:rFonts w:ascii="Times New Roman" w:hAnsi="Times New Roman"/>
                <w:lang w:val="en-US"/>
              </w:rPr>
              <w:t xml:space="preserve">– non-life activities </w:t>
            </w:r>
          </w:p>
        </w:tc>
        <w:tc>
          <w:tcPr>
            <w:tcW w:w="4785" w:type="dxa"/>
            <w:hideMark/>
          </w:tcPr>
          <w:p w:rsidR="00C43FC1" w:rsidRPr="005F14D2" w:rsidRDefault="00C43FC1" w:rsidP="00F7324E">
            <w:pPr>
              <w:rPr>
                <w:rFonts w:ascii="Times New Roman" w:hAnsi="Times New Roman"/>
                <w:lang w:val="en-US"/>
              </w:rPr>
            </w:pPr>
            <w:r w:rsidRPr="005F14D2">
              <w:rPr>
                <w:rFonts w:ascii="Times New Roman" w:hAnsi="Times New Roman"/>
                <w:lang w:val="en-US"/>
              </w:rPr>
              <w:t xml:space="preserve">This is the latest notional SCR to be calculated </w:t>
            </w:r>
            <w:r w:rsidR="00F7324E" w:rsidRPr="005F14D2">
              <w:rPr>
                <w:rFonts w:ascii="Times New Roman" w:hAnsi="Times New Roman"/>
                <w:lang w:val="en-US"/>
              </w:rPr>
              <w:t>and r</w:t>
            </w:r>
            <w:r w:rsidR="00F7324E" w:rsidRPr="005F14D2">
              <w:rPr>
                <w:rFonts w:ascii="Times New Roman" w:hAnsi="Times New Roman"/>
                <w:lang w:val="en-US"/>
              </w:rPr>
              <w:t>e</w:t>
            </w:r>
            <w:r w:rsidR="00F7324E" w:rsidRPr="005F14D2">
              <w:rPr>
                <w:rFonts w:ascii="Times New Roman" w:hAnsi="Times New Roman"/>
                <w:lang w:val="en-US"/>
              </w:rPr>
              <w:t xml:space="preserve">ported </w:t>
            </w:r>
            <w:r w:rsidRPr="005F14D2">
              <w:rPr>
                <w:rFonts w:ascii="Times New Roman" w:hAnsi="Times New Roman"/>
                <w:lang w:val="en-US"/>
              </w:rPr>
              <w:t xml:space="preserve">in accordance with </w:t>
            </w:r>
            <w:r w:rsidR="00F7324E" w:rsidRPr="005F14D2">
              <w:rPr>
                <w:rFonts w:ascii="Times New Roman" w:hAnsi="Times New Roman"/>
                <w:lang w:val="en-US"/>
              </w:rPr>
              <w:t>in accordance with articles 103 to 127 of Directive 2009/138/EC</w:t>
            </w:r>
            <w:r w:rsidR="00306ED4" w:rsidRPr="005F14D2">
              <w:rPr>
                <w:rFonts w:ascii="Times New Roman" w:hAnsi="Times New Roman"/>
                <w:lang w:val="en-US"/>
              </w:rPr>
              <w:t>,</w:t>
            </w:r>
            <w:r w:rsidRPr="005F14D2">
              <w:rPr>
                <w:rFonts w:ascii="Times New Roman" w:hAnsi="Times New Roman"/>
                <w:lang w:val="en-US"/>
              </w:rPr>
              <w:t xml:space="preserve"> either the annual one or a more recent one in case the notional SCR has been recalculated (e.g. due to a change in risk profile), </w:t>
            </w:r>
            <w:r w:rsidR="00501974" w:rsidRPr="005F14D2">
              <w:rPr>
                <w:rFonts w:ascii="Times New Roman" w:hAnsi="Times New Roman"/>
                <w:lang w:val="en-US"/>
              </w:rPr>
              <w:t>excluding</w:t>
            </w:r>
            <w:r w:rsidRPr="005F14D2">
              <w:rPr>
                <w:rFonts w:ascii="Times New Roman" w:hAnsi="Times New Roman"/>
                <w:lang w:val="en-US"/>
              </w:rPr>
              <w:t xml:space="preserve"> capital add</w:t>
            </w:r>
            <w:r w:rsidR="00F7324E" w:rsidRPr="005F14D2">
              <w:rPr>
                <w:rFonts w:ascii="Times New Roman" w:hAnsi="Times New Roman"/>
                <w:lang w:val="en-US"/>
              </w:rPr>
              <w:t>-</w:t>
            </w:r>
            <w:r w:rsidRPr="005F14D2">
              <w:rPr>
                <w:rFonts w:ascii="Times New Roman" w:hAnsi="Times New Roman"/>
                <w:lang w:val="en-US"/>
              </w:rPr>
              <w:t xml:space="preserve">on. Undertakings using internal models or partial internal model to calculate the SCR should refer to </w:t>
            </w:r>
            <w:r w:rsidR="00501974" w:rsidRPr="005F14D2">
              <w:rPr>
                <w:rFonts w:ascii="Times New Roman" w:hAnsi="Times New Roman"/>
                <w:lang w:val="en-US"/>
              </w:rPr>
              <w:t>the relevant</w:t>
            </w:r>
            <w:r w:rsidRPr="005F14D2">
              <w:rPr>
                <w:rFonts w:ascii="Times New Roman" w:hAnsi="Times New Roman"/>
                <w:lang w:val="en-US"/>
              </w:rPr>
              <w:t xml:space="preserve"> SCR, except where under Article 129(3) of Directive</w:t>
            </w:r>
            <w:r w:rsidR="00501974" w:rsidRPr="005F14D2">
              <w:rPr>
                <w:rFonts w:ascii="Times New Roman" w:hAnsi="Times New Roman"/>
                <w:lang w:val="en-US"/>
              </w:rPr>
              <w:t xml:space="preserve"> 2009/138/E</w:t>
            </w:r>
            <w:r w:rsidR="00F7324E" w:rsidRPr="005F14D2">
              <w:rPr>
                <w:rFonts w:ascii="Times New Roman" w:hAnsi="Times New Roman"/>
                <w:lang w:val="en-US"/>
              </w:rPr>
              <w:t>C</w:t>
            </w:r>
            <w:r w:rsidRPr="005F14D2">
              <w:rPr>
                <w:rFonts w:ascii="Times New Roman" w:hAnsi="Times New Roman"/>
                <w:lang w:val="en-US"/>
              </w:rPr>
              <w:t xml:space="preserve"> the national supervisor requires standard formula reference</w:t>
            </w:r>
            <w:r w:rsidR="00F7324E" w:rsidRPr="005F14D2">
              <w:rPr>
                <w:rFonts w:ascii="Times New Roman" w:hAnsi="Times New Roman"/>
                <w:lang w:val="en-US"/>
              </w:rPr>
              <w:t>.</w:t>
            </w:r>
          </w:p>
        </w:tc>
      </w:tr>
      <w:tr w:rsidR="00C43FC1" w:rsidRPr="004F3F67" w:rsidTr="005F14D2">
        <w:trPr>
          <w:trHeight w:val="1065"/>
        </w:trPr>
        <w:tc>
          <w:tcPr>
            <w:tcW w:w="1862" w:type="dxa"/>
            <w:hideMark/>
          </w:tcPr>
          <w:p w:rsidR="00EB2EAD" w:rsidRDefault="002169F2" w:rsidP="002169F2">
            <w:pPr>
              <w:rPr>
                <w:rFonts w:ascii="Times New Roman" w:hAnsi="Times New Roman"/>
              </w:rPr>
            </w:pPr>
            <w:r w:rsidRPr="005F14D2">
              <w:rPr>
                <w:rFonts w:ascii="Times New Roman" w:hAnsi="Times New Roman"/>
              </w:rPr>
              <w:t>C0150/R0510</w:t>
            </w:r>
          </w:p>
          <w:p w:rsidR="00C43FC1" w:rsidRPr="005F14D2" w:rsidRDefault="00EB2EAD" w:rsidP="002169F2">
            <w:pPr>
              <w:rPr>
                <w:rFonts w:ascii="Times New Roman" w:hAnsi="Times New Roman"/>
              </w:rPr>
            </w:pPr>
            <w:r>
              <w:rPr>
                <w:rFonts w:ascii="Times New Roman" w:hAnsi="Times New Roman"/>
              </w:rPr>
              <w:t>(</w:t>
            </w:r>
            <w:r w:rsidR="00C43FC1" w:rsidRPr="005F14D2">
              <w:rPr>
                <w:rFonts w:ascii="Times New Roman" w:hAnsi="Times New Roman"/>
              </w:rPr>
              <w:t>C33</w:t>
            </w:r>
            <w:r>
              <w:rPr>
                <w:rFonts w:ascii="Times New Roman" w:hAnsi="Times New Roman"/>
              </w:rPr>
              <w:t>)</w:t>
            </w:r>
          </w:p>
        </w:tc>
        <w:tc>
          <w:tcPr>
            <w:tcW w:w="2641" w:type="dxa"/>
            <w:hideMark/>
          </w:tcPr>
          <w:p w:rsidR="00C43FC1" w:rsidRPr="005F14D2" w:rsidRDefault="00485E72" w:rsidP="00501974">
            <w:pPr>
              <w:rPr>
                <w:rFonts w:ascii="Times New Roman" w:hAnsi="Times New Roman"/>
                <w:lang w:val="en-US"/>
              </w:rPr>
            </w:pPr>
            <w:ins w:id="119" w:author="Author">
              <w:r w:rsidRPr="00485E72">
                <w:rPr>
                  <w:rFonts w:ascii="Times New Roman" w:hAnsi="Times New Roman"/>
                  <w:lang w:val="en-US"/>
                </w:rPr>
                <w:t>Notional non-life and life MCR calculation</w:t>
              </w:r>
              <w:r>
                <w:rPr>
                  <w:rFonts w:ascii="Times New Roman" w:hAnsi="Times New Roman"/>
                  <w:lang w:val="en-US"/>
                </w:rPr>
                <w:t xml:space="preserve"> - </w:t>
              </w:r>
            </w:ins>
            <w:r w:rsidR="00C43FC1" w:rsidRPr="005F14D2">
              <w:rPr>
                <w:rFonts w:ascii="Times New Roman" w:hAnsi="Times New Roman"/>
                <w:lang w:val="en-US"/>
              </w:rPr>
              <w:t xml:space="preserve">Notional SCR </w:t>
            </w:r>
            <w:r w:rsidR="00501974" w:rsidRPr="005F14D2">
              <w:rPr>
                <w:rFonts w:ascii="Times New Roman" w:hAnsi="Times New Roman"/>
                <w:lang w:val="en-US"/>
              </w:rPr>
              <w:t xml:space="preserve">excluding </w:t>
            </w:r>
            <w:r w:rsidR="00C43FC1" w:rsidRPr="005F14D2">
              <w:rPr>
                <w:rFonts w:ascii="Times New Roman" w:hAnsi="Times New Roman"/>
                <w:lang w:val="en-US"/>
              </w:rPr>
              <w:t xml:space="preserve">add-on </w:t>
            </w:r>
            <w:ins w:id="120" w:author="Author">
              <w:r w:rsidRPr="00485E72">
                <w:rPr>
                  <w:rFonts w:ascii="Times New Roman" w:hAnsi="Times New Roman"/>
                  <w:lang w:val="en-US"/>
                </w:rPr>
                <w:t>(ann</w:t>
              </w:r>
              <w:r w:rsidRPr="00485E72">
                <w:rPr>
                  <w:rFonts w:ascii="Times New Roman" w:hAnsi="Times New Roman"/>
                  <w:lang w:val="en-US"/>
                </w:rPr>
                <w:t>u</w:t>
              </w:r>
              <w:r w:rsidRPr="00485E72">
                <w:rPr>
                  <w:rFonts w:ascii="Times New Roman" w:hAnsi="Times New Roman"/>
                  <w:lang w:val="en-US"/>
                </w:rPr>
                <w:t>al or latest calculation)</w:t>
              </w:r>
              <w:r>
                <w:rPr>
                  <w:rFonts w:ascii="Times New Roman" w:hAnsi="Times New Roman"/>
                  <w:lang w:val="en-US"/>
                </w:rPr>
                <w:t xml:space="preserve"> </w:t>
              </w:r>
            </w:ins>
            <w:r w:rsidR="00C43FC1" w:rsidRPr="005F14D2">
              <w:rPr>
                <w:rFonts w:ascii="Times New Roman" w:hAnsi="Times New Roman"/>
                <w:lang w:val="en-US"/>
              </w:rPr>
              <w:t xml:space="preserve">–life activities </w:t>
            </w:r>
          </w:p>
        </w:tc>
        <w:tc>
          <w:tcPr>
            <w:tcW w:w="4785" w:type="dxa"/>
            <w:hideMark/>
          </w:tcPr>
          <w:p w:rsidR="00C43FC1" w:rsidRPr="005F14D2" w:rsidRDefault="00C43FC1" w:rsidP="003F52DC">
            <w:pPr>
              <w:rPr>
                <w:rFonts w:ascii="Times New Roman" w:hAnsi="Times New Roman"/>
                <w:lang w:val="en-US"/>
              </w:rPr>
            </w:pPr>
            <w:r w:rsidRPr="005F14D2">
              <w:rPr>
                <w:rFonts w:ascii="Times New Roman" w:hAnsi="Times New Roman"/>
                <w:lang w:val="en-US"/>
              </w:rPr>
              <w:t xml:space="preserve">This is the latest notional SCR to be calculated </w:t>
            </w:r>
            <w:r w:rsidR="00F7324E" w:rsidRPr="005F14D2">
              <w:rPr>
                <w:rFonts w:ascii="Times New Roman" w:hAnsi="Times New Roman"/>
                <w:lang w:val="en-US"/>
              </w:rPr>
              <w:t>and r</w:t>
            </w:r>
            <w:r w:rsidR="00F7324E" w:rsidRPr="005F14D2">
              <w:rPr>
                <w:rFonts w:ascii="Times New Roman" w:hAnsi="Times New Roman"/>
                <w:lang w:val="en-US"/>
              </w:rPr>
              <w:t>e</w:t>
            </w:r>
            <w:r w:rsidR="00F7324E" w:rsidRPr="005F14D2">
              <w:rPr>
                <w:rFonts w:ascii="Times New Roman" w:hAnsi="Times New Roman"/>
                <w:lang w:val="en-US"/>
              </w:rPr>
              <w:t xml:space="preserve">ported </w:t>
            </w:r>
            <w:r w:rsidRPr="005F14D2">
              <w:rPr>
                <w:rFonts w:ascii="Times New Roman" w:hAnsi="Times New Roman"/>
                <w:lang w:val="en-US"/>
              </w:rPr>
              <w:t xml:space="preserve">in accordance with </w:t>
            </w:r>
            <w:r w:rsidR="00F7324E" w:rsidRPr="005F14D2">
              <w:rPr>
                <w:rFonts w:ascii="Times New Roman" w:hAnsi="Times New Roman"/>
                <w:lang w:val="en-US"/>
              </w:rPr>
              <w:t>in accordance with articles 103 to 127 of Directive 2009/138/E</w:t>
            </w:r>
            <w:r w:rsidR="00B15B4A" w:rsidRPr="005F14D2">
              <w:rPr>
                <w:rFonts w:ascii="Times New Roman" w:hAnsi="Times New Roman"/>
                <w:lang w:val="en-US"/>
              </w:rPr>
              <w:t>C</w:t>
            </w:r>
            <w:r w:rsidRPr="005F14D2">
              <w:rPr>
                <w:rFonts w:ascii="Times New Roman" w:hAnsi="Times New Roman"/>
                <w:lang w:val="en-US"/>
              </w:rPr>
              <w:t xml:space="preserve">, either the annual one or a more recent one in case the notional SCR has been recalculated (e.g. due to a change in risk profile), </w:t>
            </w:r>
            <w:del w:id="121" w:author="Author">
              <w:r w:rsidRPr="005F14D2" w:rsidDel="003F52DC">
                <w:rPr>
                  <w:rFonts w:ascii="Times New Roman" w:hAnsi="Times New Roman"/>
                  <w:lang w:val="en-US"/>
                </w:rPr>
                <w:delText xml:space="preserve">including </w:delText>
              </w:r>
            </w:del>
            <w:ins w:id="122" w:author="Author">
              <w:r w:rsidR="003F52DC">
                <w:rPr>
                  <w:rFonts w:ascii="Times New Roman" w:hAnsi="Times New Roman"/>
                  <w:lang w:val="en-US"/>
                </w:rPr>
                <w:t>excluding</w:t>
              </w:r>
              <w:r w:rsidR="003F52DC" w:rsidRPr="005F14D2">
                <w:rPr>
                  <w:rFonts w:ascii="Times New Roman" w:hAnsi="Times New Roman"/>
                  <w:lang w:val="en-US"/>
                </w:rPr>
                <w:t xml:space="preserve"> </w:t>
              </w:r>
            </w:ins>
            <w:r w:rsidRPr="005F14D2">
              <w:rPr>
                <w:rFonts w:ascii="Times New Roman" w:hAnsi="Times New Roman"/>
                <w:lang w:val="en-US"/>
              </w:rPr>
              <w:t>capital add</w:t>
            </w:r>
            <w:r w:rsidR="00F7324E" w:rsidRPr="005F14D2">
              <w:rPr>
                <w:rFonts w:ascii="Times New Roman" w:hAnsi="Times New Roman"/>
                <w:lang w:val="en-US"/>
              </w:rPr>
              <w:t>-</w:t>
            </w:r>
            <w:r w:rsidRPr="005F14D2">
              <w:rPr>
                <w:rFonts w:ascii="Times New Roman" w:hAnsi="Times New Roman"/>
                <w:lang w:val="en-US"/>
              </w:rPr>
              <w:t xml:space="preserve">on. Undertakings using internal models or partial internal model to calculate the SCR should refer to </w:t>
            </w:r>
            <w:r w:rsidR="00E51084" w:rsidRPr="005F14D2">
              <w:rPr>
                <w:rFonts w:ascii="Times New Roman" w:hAnsi="Times New Roman"/>
                <w:lang w:val="en-US"/>
              </w:rPr>
              <w:t>the relevant</w:t>
            </w:r>
            <w:r w:rsidRPr="005F14D2">
              <w:rPr>
                <w:rFonts w:ascii="Times New Roman" w:hAnsi="Times New Roman"/>
                <w:lang w:val="en-US"/>
              </w:rPr>
              <w:t xml:space="preserve"> SCR, except where under Article 129(3) of Directive </w:t>
            </w:r>
            <w:r w:rsidR="00E51084" w:rsidRPr="005F14D2">
              <w:rPr>
                <w:rFonts w:ascii="Times New Roman" w:hAnsi="Times New Roman"/>
                <w:lang w:val="en-US"/>
              </w:rPr>
              <w:t>2009/138/E</w:t>
            </w:r>
            <w:r w:rsidR="00B15B4A" w:rsidRPr="005F14D2">
              <w:rPr>
                <w:rFonts w:ascii="Times New Roman" w:hAnsi="Times New Roman"/>
                <w:lang w:val="en-US"/>
              </w:rPr>
              <w:t>C</w:t>
            </w:r>
            <w:r w:rsidR="00E51084" w:rsidRPr="005F14D2">
              <w:rPr>
                <w:rFonts w:ascii="Times New Roman" w:hAnsi="Times New Roman"/>
                <w:lang w:val="en-US"/>
              </w:rPr>
              <w:t xml:space="preserve"> </w:t>
            </w:r>
            <w:r w:rsidRPr="005F14D2">
              <w:rPr>
                <w:rFonts w:ascii="Times New Roman" w:hAnsi="Times New Roman"/>
                <w:lang w:val="en-US"/>
              </w:rPr>
              <w:t>the n</w:t>
            </w:r>
            <w:r w:rsidRPr="005F14D2">
              <w:rPr>
                <w:rFonts w:ascii="Times New Roman" w:hAnsi="Times New Roman"/>
                <w:lang w:val="en-US"/>
              </w:rPr>
              <w:t>a</w:t>
            </w:r>
            <w:r w:rsidRPr="005F14D2">
              <w:rPr>
                <w:rFonts w:ascii="Times New Roman" w:hAnsi="Times New Roman"/>
                <w:lang w:val="en-US"/>
              </w:rPr>
              <w:t>tional supervisor requires standard formula reference</w:t>
            </w:r>
            <w:r w:rsidR="00F7324E" w:rsidRPr="005F14D2">
              <w:rPr>
                <w:rFonts w:ascii="Times New Roman" w:hAnsi="Times New Roman"/>
                <w:lang w:val="en-US"/>
              </w:rPr>
              <w:t>.</w:t>
            </w:r>
          </w:p>
        </w:tc>
      </w:tr>
      <w:tr w:rsidR="00C43FC1" w:rsidRPr="004F3F67" w:rsidTr="005F14D2">
        <w:trPr>
          <w:trHeight w:val="862"/>
        </w:trPr>
        <w:tc>
          <w:tcPr>
            <w:tcW w:w="1862" w:type="dxa"/>
            <w:hideMark/>
          </w:tcPr>
          <w:p w:rsidR="00EB2EAD" w:rsidRDefault="00D61995" w:rsidP="00D61995">
            <w:pPr>
              <w:rPr>
                <w:rFonts w:ascii="Times New Roman" w:hAnsi="Times New Roman"/>
              </w:rPr>
            </w:pPr>
            <w:r w:rsidRPr="005F14D2">
              <w:rPr>
                <w:rFonts w:ascii="Times New Roman" w:hAnsi="Times New Roman"/>
              </w:rPr>
              <w:t>C0140/R0520</w:t>
            </w:r>
          </w:p>
          <w:p w:rsidR="00C43FC1" w:rsidRPr="005F14D2" w:rsidRDefault="00EB2EAD" w:rsidP="00D61995">
            <w:pPr>
              <w:rPr>
                <w:rFonts w:ascii="Times New Roman" w:hAnsi="Times New Roman"/>
              </w:rPr>
            </w:pPr>
            <w:r>
              <w:rPr>
                <w:rFonts w:ascii="Times New Roman" w:hAnsi="Times New Roman"/>
              </w:rPr>
              <w:t>(</w:t>
            </w:r>
            <w:r w:rsidR="00C43FC1" w:rsidRPr="005F14D2">
              <w:rPr>
                <w:rFonts w:ascii="Times New Roman" w:hAnsi="Times New Roman"/>
              </w:rPr>
              <w:t>B34</w:t>
            </w:r>
            <w:r>
              <w:rPr>
                <w:rFonts w:ascii="Times New Roman" w:hAnsi="Times New Roman"/>
              </w:rPr>
              <w:t>)</w:t>
            </w:r>
          </w:p>
        </w:tc>
        <w:tc>
          <w:tcPr>
            <w:tcW w:w="2641" w:type="dxa"/>
            <w:hideMark/>
          </w:tcPr>
          <w:p w:rsidR="00C43FC1" w:rsidRPr="005F14D2" w:rsidRDefault="00493F12">
            <w:pPr>
              <w:rPr>
                <w:rFonts w:ascii="Times New Roman" w:hAnsi="Times New Roman"/>
                <w:lang w:val="en-US"/>
              </w:rPr>
            </w:pPr>
            <w:ins w:id="123" w:author="Author">
              <w:r w:rsidRPr="00485E72">
                <w:rPr>
                  <w:rFonts w:ascii="Times New Roman" w:hAnsi="Times New Roman"/>
                  <w:lang w:val="en-US"/>
                </w:rPr>
                <w:t>Notional non-life and life MCR calculation</w:t>
              </w:r>
              <w:r>
                <w:rPr>
                  <w:rFonts w:ascii="Times New Roman" w:hAnsi="Times New Roman"/>
                  <w:lang w:val="en-US"/>
                </w:rPr>
                <w:t xml:space="preserve"> - </w:t>
              </w:r>
            </w:ins>
            <w:r w:rsidR="00C43FC1" w:rsidRPr="005F14D2">
              <w:rPr>
                <w:rFonts w:ascii="Times New Roman" w:hAnsi="Times New Roman"/>
                <w:lang w:val="en-US"/>
              </w:rPr>
              <w:t>Notional MCR cap – non-life activities</w:t>
            </w:r>
          </w:p>
        </w:tc>
        <w:tc>
          <w:tcPr>
            <w:tcW w:w="4785" w:type="dxa"/>
            <w:hideMark/>
          </w:tcPr>
          <w:p w:rsidR="00C43FC1" w:rsidRPr="005F14D2" w:rsidRDefault="00C43FC1" w:rsidP="00F7324E">
            <w:pPr>
              <w:rPr>
                <w:rFonts w:ascii="Times New Roman" w:hAnsi="Times New Roman"/>
                <w:lang w:val="en-US"/>
              </w:rPr>
            </w:pPr>
            <w:r w:rsidRPr="005F14D2">
              <w:rPr>
                <w:rFonts w:ascii="Times New Roman" w:hAnsi="Times New Roman"/>
                <w:lang w:val="en-US"/>
              </w:rPr>
              <w:t xml:space="preserve">This is calculated as 45% of the notional non-life SCR including the non-life capital add-on in accordance with </w:t>
            </w:r>
            <w:r w:rsidR="00954FFF" w:rsidRPr="005F14D2">
              <w:rPr>
                <w:rFonts w:ascii="Times New Roman" w:hAnsi="Times New Roman"/>
                <w:lang w:val="en-US"/>
              </w:rPr>
              <w:t>article 129 (3) of Directive 2009/138/E</w:t>
            </w:r>
            <w:r w:rsidR="00F7324E" w:rsidRPr="005F14D2">
              <w:rPr>
                <w:rFonts w:ascii="Times New Roman" w:hAnsi="Times New Roman"/>
                <w:lang w:val="en-US"/>
              </w:rPr>
              <w:t>C</w:t>
            </w:r>
            <w:r w:rsidR="00954FFF" w:rsidRPr="005F14D2">
              <w:rPr>
                <w:rFonts w:ascii="Times New Roman" w:hAnsi="Times New Roman"/>
                <w:lang w:val="en-US"/>
              </w:rPr>
              <w:t>.</w:t>
            </w:r>
          </w:p>
        </w:tc>
      </w:tr>
      <w:tr w:rsidR="00C43FC1" w:rsidRPr="004F3F67" w:rsidTr="005F14D2">
        <w:trPr>
          <w:trHeight w:val="988"/>
        </w:trPr>
        <w:tc>
          <w:tcPr>
            <w:tcW w:w="1862" w:type="dxa"/>
            <w:hideMark/>
          </w:tcPr>
          <w:p w:rsidR="00EB2EAD" w:rsidRDefault="00D61995" w:rsidP="00D61995">
            <w:pPr>
              <w:rPr>
                <w:rFonts w:ascii="Times New Roman" w:hAnsi="Times New Roman"/>
              </w:rPr>
            </w:pPr>
            <w:r w:rsidRPr="005F14D2">
              <w:rPr>
                <w:rFonts w:ascii="Times New Roman" w:hAnsi="Times New Roman"/>
              </w:rPr>
              <w:t>C0150/R0520</w:t>
            </w:r>
          </w:p>
          <w:p w:rsidR="00C43FC1" w:rsidRPr="005F14D2" w:rsidRDefault="00EB2EAD" w:rsidP="00D61995">
            <w:pPr>
              <w:rPr>
                <w:rFonts w:ascii="Times New Roman" w:hAnsi="Times New Roman"/>
              </w:rPr>
            </w:pPr>
            <w:r>
              <w:rPr>
                <w:rFonts w:ascii="Times New Roman" w:hAnsi="Times New Roman"/>
              </w:rPr>
              <w:t>(</w:t>
            </w:r>
            <w:r w:rsidR="00C43FC1" w:rsidRPr="005F14D2">
              <w:rPr>
                <w:rFonts w:ascii="Times New Roman" w:hAnsi="Times New Roman"/>
              </w:rPr>
              <w:t>C34</w:t>
            </w:r>
            <w:r>
              <w:rPr>
                <w:rFonts w:ascii="Times New Roman" w:hAnsi="Times New Roman"/>
              </w:rPr>
              <w:t>)</w:t>
            </w:r>
          </w:p>
        </w:tc>
        <w:tc>
          <w:tcPr>
            <w:tcW w:w="2641" w:type="dxa"/>
            <w:hideMark/>
          </w:tcPr>
          <w:p w:rsidR="00C43FC1" w:rsidRPr="005F14D2" w:rsidRDefault="00493F12">
            <w:pPr>
              <w:rPr>
                <w:rFonts w:ascii="Times New Roman" w:hAnsi="Times New Roman"/>
                <w:lang w:val="en-US"/>
              </w:rPr>
            </w:pPr>
            <w:ins w:id="124" w:author="Author">
              <w:r w:rsidRPr="00485E72">
                <w:rPr>
                  <w:rFonts w:ascii="Times New Roman" w:hAnsi="Times New Roman"/>
                  <w:lang w:val="en-US"/>
                </w:rPr>
                <w:t>Notional non-life and life MCR calculation</w:t>
              </w:r>
              <w:r>
                <w:rPr>
                  <w:rFonts w:ascii="Times New Roman" w:hAnsi="Times New Roman"/>
                  <w:lang w:val="en-US"/>
                </w:rPr>
                <w:t xml:space="preserve"> - </w:t>
              </w:r>
            </w:ins>
            <w:r w:rsidR="00C43FC1" w:rsidRPr="005F14D2">
              <w:rPr>
                <w:rFonts w:ascii="Times New Roman" w:hAnsi="Times New Roman"/>
                <w:lang w:val="en-US"/>
              </w:rPr>
              <w:t>Notional MCR cap –life activities</w:t>
            </w:r>
          </w:p>
        </w:tc>
        <w:tc>
          <w:tcPr>
            <w:tcW w:w="4785" w:type="dxa"/>
            <w:hideMark/>
          </w:tcPr>
          <w:p w:rsidR="00C43FC1" w:rsidRPr="005F14D2" w:rsidRDefault="00C43FC1" w:rsidP="00F7324E">
            <w:pPr>
              <w:rPr>
                <w:rFonts w:ascii="Times New Roman" w:hAnsi="Times New Roman"/>
                <w:lang w:val="en-US"/>
              </w:rPr>
            </w:pPr>
            <w:r w:rsidRPr="005F14D2">
              <w:rPr>
                <w:rFonts w:ascii="Times New Roman" w:hAnsi="Times New Roman"/>
                <w:lang w:val="en-US"/>
              </w:rPr>
              <w:t>This is calculated as 45% of the notional life SCR i</w:t>
            </w:r>
            <w:r w:rsidRPr="005F14D2">
              <w:rPr>
                <w:rFonts w:ascii="Times New Roman" w:hAnsi="Times New Roman"/>
                <w:lang w:val="en-US"/>
              </w:rPr>
              <w:t>n</w:t>
            </w:r>
            <w:r w:rsidRPr="005F14D2">
              <w:rPr>
                <w:rFonts w:ascii="Times New Roman" w:hAnsi="Times New Roman"/>
                <w:lang w:val="en-US"/>
              </w:rPr>
              <w:t xml:space="preserve">cluding the life capital add-on in accordance with </w:t>
            </w:r>
            <w:r w:rsidR="00954FFF" w:rsidRPr="005F14D2">
              <w:rPr>
                <w:rFonts w:ascii="Times New Roman" w:hAnsi="Times New Roman"/>
                <w:lang w:val="en-US"/>
              </w:rPr>
              <w:t>article 129 (3) of Directive 2009/138/E</w:t>
            </w:r>
            <w:r w:rsidR="00F7324E" w:rsidRPr="005F14D2">
              <w:rPr>
                <w:rFonts w:ascii="Times New Roman" w:hAnsi="Times New Roman"/>
                <w:lang w:val="en-US"/>
              </w:rPr>
              <w:t>C</w:t>
            </w:r>
            <w:r w:rsidR="00954FFF" w:rsidRPr="005F14D2">
              <w:rPr>
                <w:rFonts w:ascii="Times New Roman" w:hAnsi="Times New Roman"/>
                <w:lang w:val="en-US"/>
              </w:rPr>
              <w:t>.</w:t>
            </w:r>
          </w:p>
        </w:tc>
      </w:tr>
      <w:tr w:rsidR="00C43FC1" w:rsidRPr="004F3F67" w:rsidTr="005F14D2">
        <w:trPr>
          <w:trHeight w:val="974"/>
        </w:trPr>
        <w:tc>
          <w:tcPr>
            <w:tcW w:w="1862" w:type="dxa"/>
            <w:hideMark/>
          </w:tcPr>
          <w:p w:rsidR="00EB2EAD" w:rsidRDefault="00D61995" w:rsidP="00D61995">
            <w:pPr>
              <w:rPr>
                <w:rFonts w:ascii="Times New Roman" w:hAnsi="Times New Roman"/>
              </w:rPr>
            </w:pPr>
            <w:r w:rsidRPr="005F14D2">
              <w:rPr>
                <w:rFonts w:ascii="Times New Roman" w:hAnsi="Times New Roman"/>
              </w:rPr>
              <w:t>C0140/R0530</w:t>
            </w:r>
          </w:p>
          <w:p w:rsidR="00C43FC1" w:rsidRPr="005F14D2" w:rsidRDefault="00EB2EAD" w:rsidP="00D61995">
            <w:pPr>
              <w:rPr>
                <w:rFonts w:ascii="Times New Roman" w:hAnsi="Times New Roman"/>
              </w:rPr>
            </w:pPr>
            <w:r>
              <w:rPr>
                <w:rFonts w:ascii="Times New Roman" w:hAnsi="Times New Roman"/>
              </w:rPr>
              <w:t>(</w:t>
            </w:r>
            <w:r w:rsidR="00C43FC1" w:rsidRPr="005F14D2">
              <w:rPr>
                <w:rFonts w:ascii="Times New Roman" w:hAnsi="Times New Roman"/>
              </w:rPr>
              <w:t>B35</w:t>
            </w:r>
            <w:r>
              <w:rPr>
                <w:rFonts w:ascii="Times New Roman" w:hAnsi="Times New Roman"/>
              </w:rPr>
              <w:t>)</w:t>
            </w:r>
          </w:p>
        </w:tc>
        <w:tc>
          <w:tcPr>
            <w:tcW w:w="2641" w:type="dxa"/>
            <w:hideMark/>
          </w:tcPr>
          <w:p w:rsidR="00C43FC1" w:rsidRPr="005F14D2" w:rsidRDefault="00493F12">
            <w:pPr>
              <w:rPr>
                <w:rFonts w:ascii="Times New Roman" w:hAnsi="Times New Roman"/>
                <w:lang w:val="en-US"/>
              </w:rPr>
            </w:pPr>
            <w:ins w:id="125" w:author="Author">
              <w:r w:rsidRPr="00485E72">
                <w:rPr>
                  <w:rFonts w:ascii="Times New Roman" w:hAnsi="Times New Roman"/>
                  <w:lang w:val="en-US"/>
                </w:rPr>
                <w:t>Notional non-life and life MCR calculation</w:t>
              </w:r>
              <w:r>
                <w:rPr>
                  <w:rFonts w:ascii="Times New Roman" w:hAnsi="Times New Roman"/>
                  <w:lang w:val="en-US"/>
                </w:rPr>
                <w:t xml:space="preserve"> - </w:t>
              </w:r>
            </w:ins>
            <w:r w:rsidR="00C43FC1" w:rsidRPr="005F14D2">
              <w:rPr>
                <w:rFonts w:ascii="Times New Roman" w:hAnsi="Times New Roman"/>
                <w:lang w:val="en-US"/>
              </w:rPr>
              <w:t>Notional MCR floor – non-life activ</w:t>
            </w:r>
            <w:r w:rsidR="00C43FC1" w:rsidRPr="005F14D2">
              <w:rPr>
                <w:rFonts w:ascii="Times New Roman" w:hAnsi="Times New Roman"/>
                <w:lang w:val="en-US"/>
              </w:rPr>
              <w:t>i</w:t>
            </w:r>
            <w:r w:rsidR="00C43FC1" w:rsidRPr="005F14D2">
              <w:rPr>
                <w:rFonts w:ascii="Times New Roman" w:hAnsi="Times New Roman"/>
                <w:lang w:val="en-US"/>
              </w:rPr>
              <w:t>ties</w:t>
            </w:r>
          </w:p>
        </w:tc>
        <w:tc>
          <w:tcPr>
            <w:tcW w:w="4785" w:type="dxa"/>
            <w:hideMark/>
          </w:tcPr>
          <w:p w:rsidR="00C43FC1" w:rsidRPr="005F14D2" w:rsidRDefault="00C43FC1" w:rsidP="00F7324E">
            <w:pPr>
              <w:rPr>
                <w:rFonts w:ascii="Times New Roman" w:hAnsi="Times New Roman"/>
                <w:lang w:val="en-US"/>
              </w:rPr>
            </w:pPr>
            <w:r w:rsidRPr="005F14D2">
              <w:rPr>
                <w:rFonts w:ascii="Times New Roman" w:hAnsi="Times New Roman"/>
                <w:lang w:val="en-US"/>
              </w:rPr>
              <w:t xml:space="preserve">This is calculated as 25% of the notional non-life SCR including the non-life capital add-on in accordance with </w:t>
            </w:r>
            <w:r w:rsidR="00954FFF" w:rsidRPr="005F14D2">
              <w:rPr>
                <w:rFonts w:ascii="Times New Roman" w:hAnsi="Times New Roman"/>
                <w:lang w:val="en-US"/>
              </w:rPr>
              <w:t>article 129 (3) of Directive 2009/138/E</w:t>
            </w:r>
            <w:r w:rsidR="00F7324E" w:rsidRPr="005F14D2">
              <w:rPr>
                <w:rFonts w:ascii="Times New Roman" w:hAnsi="Times New Roman"/>
                <w:lang w:val="en-US"/>
              </w:rPr>
              <w:t>C</w:t>
            </w:r>
            <w:r w:rsidR="00954FFF" w:rsidRPr="005F14D2">
              <w:rPr>
                <w:rFonts w:ascii="Times New Roman" w:hAnsi="Times New Roman"/>
                <w:lang w:val="en-US"/>
              </w:rPr>
              <w:t>.</w:t>
            </w:r>
          </w:p>
        </w:tc>
      </w:tr>
      <w:tr w:rsidR="00C43FC1" w:rsidRPr="004F3F67" w:rsidTr="005F14D2">
        <w:trPr>
          <w:trHeight w:val="913"/>
        </w:trPr>
        <w:tc>
          <w:tcPr>
            <w:tcW w:w="1862" w:type="dxa"/>
            <w:hideMark/>
          </w:tcPr>
          <w:p w:rsidR="00EB2EAD" w:rsidRDefault="00D61995" w:rsidP="00D61995">
            <w:pPr>
              <w:rPr>
                <w:rFonts w:ascii="Times New Roman" w:hAnsi="Times New Roman"/>
              </w:rPr>
            </w:pPr>
            <w:r w:rsidRPr="005F14D2">
              <w:rPr>
                <w:rFonts w:ascii="Times New Roman" w:hAnsi="Times New Roman"/>
              </w:rPr>
              <w:t>C0150/R0530</w:t>
            </w:r>
          </w:p>
          <w:p w:rsidR="00C43FC1" w:rsidRPr="005F14D2" w:rsidRDefault="00EB2EAD" w:rsidP="00D61995">
            <w:pPr>
              <w:rPr>
                <w:rFonts w:ascii="Times New Roman" w:hAnsi="Times New Roman"/>
              </w:rPr>
            </w:pPr>
            <w:r>
              <w:rPr>
                <w:rFonts w:ascii="Times New Roman" w:hAnsi="Times New Roman"/>
              </w:rPr>
              <w:t>(</w:t>
            </w:r>
            <w:r w:rsidR="00C43FC1" w:rsidRPr="005F14D2">
              <w:rPr>
                <w:rFonts w:ascii="Times New Roman" w:hAnsi="Times New Roman"/>
              </w:rPr>
              <w:t>C35</w:t>
            </w:r>
            <w:r>
              <w:rPr>
                <w:rFonts w:ascii="Times New Roman" w:hAnsi="Times New Roman"/>
              </w:rPr>
              <w:t>)</w:t>
            </w:r>
          </w:p>
        </w:tc>
        <w:tc>
          <w:tcPr>
            <w:tcW w:w="2641" w:type="dxa"/>
            <w:hideMark/>
          </w:tcPr>
          <w:p w:rsidR="00C43FC1" w:rsidRPr="005F14D2" w:rsidRDefault="00493F12">
            <w:pPr>
              <w:rPr>
                <w:rFonts w:ascii="Times New Roman" w:hAnsi="Times New Roman"/>
                <w:lang w:val="en-US"/>
              </w:rPr>
            </w:pPr>
            <w:ins w:id="126" w:author="Author">
              <w:r w:rsidRPr="00485E72">
                <w:rPr>
                  <w:rFonts w:ascii="Times New Roman" w:hAnsi="Times New Roman"/>
                  <w:lang w:val="en-US"/>
                </w:rPr>
                <w:t>Notional non-life and life MCR calculation</w:t>
              </w:r>
              <w:r>
                <w:rPr>
                  <w:rFonts w:ascii="Times New Roman" w:hAnsi="Times New Roman"/>
                  <w:lang w:val="en-US"/>
                </w:rPr>
                <w:t xml:space="preserve"> - </w:t>
              </w:r>
            </w:ins>
            <w:r w:rsidR="00C43FC1" w:rsidRPr="005F14D2">
              <w:rPr>
                <w:rFonts w:ascii="Times New Roman" w:hAnsi="Times New Roman"/>
                <w:lang w:val="en-US"/>
              </w:rPr>
              <w:t>Notional MCR floor –life activities</w:t>
            </w:r>
          </w:p>
        </w:tc>
        <w:tc>
          <w:tcPr>
            <w:tcW w:w="4785" w:type="dxa"/>
            <w:hideMark/>
          </w:tcPr>
          <w:p w:rsidR="00C43FC1" w:rsidRPr="005F14D2" w:rsidRDefault="00C43FC1" w:rsidP="00F7324E">
            <w:pPr>
              <w:rPr>
                <w:rFonts w:ascii="Times New Roman" w:hAnsi="Times New Roman"/>
                <w:lang w:val="en-US"/>
              </w:rPr>
            </w:pPr>
            <w:r w:rsidRPr="005F14D2">
              <w:rPr>
                <w:rFonts w:ascii="Times New Roman" w:hAnsi="Times New Roman"/>
                <w:lang w:val="en-US"/>
              </w:rPr>
              <w:t>This is calculated as 25% of the notional life SCR i</w:t>
            </w:r>
            <w:r w:rsidRPr="005F14D2">
              <w:rPr>
                <w:rFonts w:ascii="Times New Roman" w:hAnsi="Times New Roman"/>
                <w:lang w:val="en-US"/>
              </w:rPr>
              <w:t>n</w:t>
            </w:r>
            <w:r w:rsidRPr="005F14D2">
              <w:rPr>
                <w:rFonts w:ascii="Times New Roman" w:hAnsi="Times New Roman"/>
                <w:lang w:val="en-US"/>
              </w:rPr>
              <w:t xml:space="preserve">cluding the life capital add-on in accordance with </w:t>
            </w:r>
            <w:r w:rsidR="00954FFF" w:rsidRPr="005F14D2">
              <w:rPr>
                <w:rFonts w:ascii="Times New Roman" w:hAnsi="Times New Roman"/>
                <w:lang w:val="en-US"/>
              </w:rPr>
              <w:t>article 129 (3) of Directive 2009/138/E</w:t>
            </w:r>
            <w:r w:rsidR="00F7324E" w:rsidRPr="005F14D2">
              <w:rPr>
                <w:rFonts w:ascii="Times New Roman" w:hAnsi="Times New Roman"/>
                <w:lang w:val="en-US"/>
              </w:rPr>
              <w:t>C</w:t>
            </w:r>
            <w:r w:rsidR="00954FFF" w:rsidRPr="005F14D2">
              <w:rPr>
                <w:rFonts w:ascii="Times New Roman" w:hAnsi="Times New Roman"/>
                <w:lang w:val="en-US"/>
              </w:rPr>
              <w:t xml:space="preserve">. </w:t>
            </w:r>
          </w:p>
        </w:tc>
      </w:tr>
      <w:tr w:rsidR="00C43FC1" w:rsidRPr="004F3F67" w:rsidTr="005F14D2">
        <w:trPr>
          <w:trHeight w:val="771"/>
        </w:trPr>
        <w:tc>
          <w:tcPr>
            <w:tcW w:w="1862" w:type="dxa"/>
            <w:hideMark/>
          </w:tcPr>
          <w:p w:rsidR="00EB2EAD" w:rsidRDefault="00D61995" w:rsidP="00D61995">
            <w:pPr>
              <w:rPr>
                <w:rFonts w:ascii="Times New Roman" w:hAnsi="Times New Roman"/>
              </w:rPr>
            </w:pPr>
            <w:r w:rsidRPr="005F14D2">
              <w:rPr>
                <w:rFonts w:ascii="Times New Roman" w:hAnsi="Times New Roman"/>
              </w:rPr>
              <w:t>C0140/R0540</w:t>
            </w:r>
          </w:p>
          <w:p w:rsidR="00C43FC1" w:rsidRPr="005F14D2" w:rsidRDefault="00EB2EAD" w:rsidP="00D61995">
            <w:pPr>
              <w:rPr>
                <w:rFonts w:ascii="Times New Roman" w:hAnsi="Times New Roman"/>
              </w:rPr>
            </w:pPr>
            <w:r>
              <w:rPr>
                <w:rFonts w:ascii="Times New Roman" w:hAnsi="Times New Roman"/>
              </w:rPr>
              <w:t>(</w:t>
            </w:r>
            <w:r w:rsidR="00C43FC1" w:rsidRPr="005F14D2">
              <w:rPr>
                <w:rFonts w:ascii="Times New Roman" w:hAnsi="Times New Roman"/>
              </w:rPr>
              <w:t>B36</w:t>
            </w:r>
            <w:r>
              <w:rPr>
                <w:rFonts w:ascii="Times New Roman" w:hAnsi="Times New Roman"/>
              </w:rPr>
              <w:t>)</w:t>
            </w:r>
          </w:p>
        </w:tc>
        <w:tc>
          <w:tcPr>
            <w:tcW w:w="2641" w:type="dxa"/>
            <w:hideMark/>
          </w:tcPr>
          <w:p w:rsidR="00C43FC1" w:rsidRPr="005F14D2" w:rsidRDefault="00493F12">
            <w:pPr>
              <w:rPr>
                <w:rFonts w:ascii="Times New Roman" w:hAnsi="Times New Roman"/>
                <w:lang w:val="en-US"/>
              </w:rPr>
            </w:pPr>
            <w:ins w:id="127" w:author="Author">
              <w:r w:rsidRPr="00485E72">
                <w:rPr>
                  <w:rFonts w:ascii="Times New Roman" w:hAnsi="Times New Roman"/>
                  <w:lang w:val="en-US"/>
                </w:rPr>
                <w:t>Notional non-life and life MCR calculation</w:t>
              </w:r>
              <w:r>
                <w:rPr>
                  <w:rFonts w:ascii="Times New Roman" w:hAnsi="Times New Roman"/>
                  <w:lang w:val="en-US"/>
                </w:rPr>
                <w:t xml:space="preserve"> - </w:t>
              </w:r>
            </w:ins>
            <w:r w:rsidR="00C43FC1" w:rsidRPr="005F14D2">
              <w:rPr>
                <w:rFonts w:ascii="Times New Roman" w:hAnsi="Times New Roman"/>
                <w:lang w:val="en-US"/>
              </w:rPr>
              <w:t>Notional Combined MCR – non-life activities</w:t>
            </w:r>
          </w:p>
        </w:tc>
        <w:tc>
          <w:tcPr>
            <w:tcW w:w="4785" w:type="dxa"/>
            <w:hideMark/>
          </w:tcPr>
          <w:p w:rsidR="00C43FC1" w:rsidRPr="005F14D2" w:rsidRDefault="00C43FC1" w:rsidP="00B15B4A">
            <w:pPr>
              <w:rPr>
                <w:rFonts w:ascii="Times New Roman" w:hAnsi="Times New Roman"/>
                <w:lang w:val="en-US"/>
              </w:rPr>
            </w:pPr>
            <w:r w:rsidRPr="005F14D2">
              <w:rPr>
                <w:rFonts w:ascii="Times New Roman" w:hAnsi="Times New Roman"/>
                <w:lang w:val="en-US"/>
              </w:rPr>
              <w:t xml:space="preserve">This is calculated in accordance with </w:t>
            </w:r>
            <w:r w:rsidR="00306ED4" w:rsidRPr="005F14D2">
              <w:rPr>
                <w:rFonts w:ascii="Times New Roman" w:hAnsi="Times New Roman"/>
                <w:lang w:val="en-US"/>
              </w:rPr>
              <w:t xml:space="preserve">article </w:t>
            </w:r>
            <w:r w:rsidR="00B15B4A" w:rsidRPr="005F14D2">
              <w:rPr>
                <w:rFonts w:ascii="Times New Roman" w:hAnsi="Times New Roman"/>
                <w:lang w:val="en-US"/>
              </w:rPr>
              <w:t>252</w:t>
            </w:r>
            <w:r w:rsidR="00306ED4" w:rsidRPr="005F14D2">
              <w:rPr>
                <w:rFonts w:ascii="Times New Roman" w:hAnsi="Times New Roman"/>
                <w:lang w:val="en-US"/>
              </w:rPr>
              <w:t xml:space="preserve"> (3) of </w:t>
            </w:r>
            <w:ins w:id="128" w:author="Author">
              <w:r w:rsidR="004F3F67">
                <w:rPr>
                  <w:rFonts w:ascii="Times New Roman" w:hAnsi="Times New Roman"/>
                  <w:lang w:val="en-US"/>
                </w:rPr>
                <w:t>Delegated Regulation 2015/35</w:t>
              </w:r>
            </w:ins>
            <w:del w:id="129" w:author="Author">
              <w:r w:rsidR="00B8460E" w:rsidRPr="005F14D2" w:rsidDel="004F3F67">
                <w:rPr>
                  <w:rFonts w:ascii="Times New Roman" w:hAnsi="Times New Roman"/>
                  <w:lang w:val="en-US"/>
                </w:rPr>
                <w:delText>Implementing measures</w:delText>
              </w:r>
            </w:del>
            <w:r w:rsidR="00306ED4" w:rsidRPr="005F14D2">
              <w:rPr>
                <w:rFonts w:ascii="Times New Roman" w:hAnsi="Times New Roman"/>
                <w:lang w:val="en-US"/>
              </w:rPr>
              <w:t>.</w:t>
            </w:r>
          </w:p>
        </w:tc>
      </w:tr>
      <w:tr w:rsidR="00C43FC1" w:rsidRPr="004F3F67" w:rsidTr="005F14D2">
        <w:trPr>
          <w:trHeight w:val="825"/>
        </w:trPr>
        <w:tc>
          <w:tcPr>
            <w:tcW w:w="1862" w:type="dxa"/>
            <w:hideMark/>
          </w:tcPr>
          <w:p w:rsidR="00EB2EAD" w:rsidRDefault="00D61995" w:rsidP="00D61995">
            <w:pPr>
              <w:rPr>
                <w:rFonts w:ascii="Times New Roman" w:hAnsi="Times New Roman"/>
              </w:rPr>
            </w:pPr>
            <w:r w:rsidRPr="005F14D2">
              <w:rPr>
                <w:rFonts w:ascii="Times New Roman" w:hAnsi="Times New Roman"/>
              </w:rPr>
              <w:t>C0150/R0540</w:t>
            </w:r>
          </w:p>
          <w:p w:rsidR="00C43FC1" w:rsidRPr="005F14D2" w:rsidRDefault="00EB2EAD" w:rsidP="00D61995">
            <w:pPr>
              <w:rPr>
                <w:rFonts w:ascii="Times New Roman" w:hAnsi="Times New Roman"/>
              </w:rPr>
            </w:pPr>
            <w:r>
              <w:rPr>
                <w:rFonts w:ascii="Times New Roman" w:hAnsi="Times New Roman"/>
              </w:rPr>
              <w:t>(</w:t>
            </w:r>
            <w:r w:rsidR="00C43FC1" w:rsidRPr="005F14D2">
              <w:rPr>
                <w:rFonts w:ascii="Times New Roman" w:hAnsi="Times New Roman"/>
              </w:rPr>
              <w:t>C36</w:t>
            </w:r>
            <w:r>
              <w:rPr>
                <w:rFonts w:ascii="Times New Roman" w:hAnsi="Times New Roman"/>
              </w:rPr>
              <w:t>)</w:t>
            </w:r>
          </w:p>
        </w:tc>
        <w:tc>
          <w:tcPr>
            <w:tcW w:w="2641" w:type="dxa"/>
            <w:hideMark/>
          </w:tcPr>
          <w:p w:rsidR="00C43FC1" w:rsidRPr="005F14D2" w:rsidRDefault="00493F12">
            <w:pPr>
              <w:rPr>
                <w:rFonts w:ascii="Times New Roman" w:hAnsi="Times New Roman"/>
                <w:lang w:val="en-US"/>
              </w:rPr>
            </w:pPr>
            <w:ins w:id="130" w:author="Author">
              <w:r w:rsidRPr="00485E72">
                <w:rPr>
                  <w:rFonts w:ascii="Times New Roman" w:hAnsi="Times New Roman"/>
                  <w:lang w:val="en-US"/>
                </w:rPr>
                <w:t>Notional non-life and life MCR calculation</w:t>
              </w:r>
              <w:r>
                <w:rPr>
                  <w:rFonts w:ascii="Times New Roman" w:hAnsi="Times New Roman"/>
                  <w:lang w:val="en-US"/>
                </w:rPr>
                <w:t xml:space="preserve"> - </w:t>
              </w:r>
            </w:ins>
            <w:r w:rsidR="00C43FC1" w:rsidRPr="005F14D2">
              <w:rPr>
                <w:rFonts w:ascii="Times New Roman" w:hAnsi="Times New Roman"/>
                <w:lang w:val="en-US"/>
              </w:rPr>
              <w:t>Notional Combined MCR –life activ</w:t>
            </w:r>
            <w:r w:rsidR="00C43FC1" w:rsidRPr="005F14D2">
              <w:rPr>
                <w:rFonts w:ascii="Times New Roman" w:hAnsi="Times New Roman"/>
                <w:lang w:val="en-US"/>
              </w:rPr>
              <w:t>i</w:t>
            </w:r>
            <w:r w:rsidR="00C43FC1" w:rsidRPr="005F14D2">
              <w:rPr>
                <w:rFonts w:ascii="Times New Roman" w:hAnsi="Times New Roman"/>
                <w:lang w:val="en-US"/>
              </w:rPr>
              <w:t>ties</w:t>
            </w:r>
          </w:p>
        </w:tc>
        <w:tc>
          <w:tcPr>
            <w:tcW w:w="4785" w:type="dxa"/>
            <w:hideMark/>
          </w:tcPr>
          <w:p w:rsidR="00C43FC1" w:rsidRPr="005F14D2" w:rsidRDefault="00C43FC1" w:rsidP="00B15B4A">
            <w:pPr>
              <w:rPr>
                <w:rFonts w:ascii="Times New Roman" w:hAnsi="Times New Roman"/>
                <w:lang w:val="en-US"/>
              </w:rPr>
            </w:pPr>
            <w:r w:rsidRPr="005F14D2">
              <w:rPr>
                <w:rFonts w:ascii="Times New Roman" w:hAnsi="Times New Roman"/>
                <w:lang w:val="en-US"/>
              </w:rPr>
              <w:t xml:space="preserve">This is calculated in accordance with </w:t>
            </w:r>
            <w:r w:rsidR="00306ED4" w:rsidRPr="005F14D2">
              <w:rPr>
                <w:rFonts w:ascii="Times New Roman" w:hAnsi="Times New Roman"/>
                <w:lang w:val="en-US"/>
              </w:rPr>
              <w:t xml:space="preserve">article </w:t>
            </w:r>
            <w:r w:rsidR="00B15B4A" w:rsidRPr="005F14D2">
              <w:rPr>
                <w:rFonts w:ascii="Times New Roman" w:hAnsi="Times New Roman"/>
                <w:lang w:val="en-US"/>
              </w:rPr>
              <w:t>252</w:t>
            </w:r>
            <w:r w:rsidR="00306ED4" w:rsidRPr="005F14D2">
              <w:rPr>
                <w:rFonts w:ascii="Times New Roman" w:hAnsi="Times New Roman"/>
                <w:lang w:val="en-US"/>
              </w:rPr>
              <w:t xml:space="preserve"> (8) of </w:t>
            </w:r>
            <w:ins w:id="131" w:author="Author">
              <w:r w:rsidR="004F3F67">
                <w:rPr>
                  <w:rFonts w:ascii="Times New Roman" w:hAnsi="Times New Roman"/>
                  <w:lang w:val="en-US"/>
                </w:rPr>
                <w:t>Delegated Regulation 2015/35</w:t>
              </w:r>
            </w:ins>
            <w:del w:id="132" w:author="Author">
              <w:r w:rsidR="00B8460E" w:rsidRPr="005F14D2" w:rsidDel="004F3F67">
                <w:rPr>
                  <w:rFonts w:ascii="Times New Roman" w:hAnsi="Times New Roman"/>
                  <w:lang w:val="en-US"/>
                </w:rPr>
                <w:delText>Implementing measures</w:delText>
              </w:r>
            </w:del>
            <w:r w:rsidR="00306ED4" w:rsidRPr="005F14D2">
              <w:rPr>
                <w:rFonts w:ascii="Times New Roman" w:hAnsi="Times New Roman"/>
                <w:lang w:val="en-US"/>
              </w:rPr>
              <w:t>.</w:t>
            </w:r>
          </w:p>
        </w:tc>
      </w:tr>
      <w:tr w:rsidR="00C43FC1" w:rsidRPr="004F3F67" w:rsidTr="005F14D2">
        <w:trPr>
          <w:trHeight w:val="708"/>
        </w:trPr>
        <w:tc>
          <w:tcPr>
            <w:tcW w:w="1862" w:type="dxa"/>
            <w:hideMark/>
          </w:tcPr>
          <w:p w:rsidR="00EB2EAD" w:rsidRDefault="00251886" w:rsidP="00251886">
            <w:pPr>
              <w:rPr>
                <w:rFonts w:ascii="Times New Roman" w:hAnsi="Times New Roman"/>
              </w:rPr>
            </w:pPr>
            <w:r w:rsidRPr="005F14D2">
              <w:rPr>
                <w:rFonts w:ascii="Times New Roman" w:hAnsi="Times New Roman"/>
              </w:rPr>
              <w:t>C0140/R0550</w:t>
            </w:r>
          </w:p>
          <w:p w:rsidR="00C43FC1" w:rsidRPr="005F14D2" w:rsidRDefault="00EB2EAD" w:rsidP="00251886">
            <w:pPr>
              <w:rPr>
                <w:rFonts w:ascii="Times New Roman" w:hAnsi="Times New Roman"/>
              </w:rPr>
            </w:pPr>
            <w:r>
              <w:rPr>
                <w:rFonts w:ascii="Times New Roman" w:hAnsi="Times New Roman"/>
              </w:rPr>
              <w:t>(</w:t>
            </w:r>
            <w:r w:rsidR="00C43FC1" w:rsidRPr="005F14D2">
              <w:rPr>
                <w:rFonts w:ascii="Times New Roman" w:hAnsi="Times New Roman"/>
              </w:rPr>
              <w:t>B37</w:t>
            </w:r>
            <w:r>
              <w:rPr>
                <w:rFonts w:ascii="Times New Roman" w:hAnsi="Times New Roman"/>
              </w:rPr>
              <w:t>)</w:t>
            </w:r>
          </w:p>
        </w:tc>
        <w:tc>
          <w:tcPr>
            <w:tcW w:w="2641" w:type="dxa"/>
            <w:hideMark/>
          </w:tcPr>
          <w:p w:rsidR="00C43FC1" w:rsidRPr="005F14D2" w:rsidRDefault="00493F12">
            <w:pPr>
              <w:rPr>
                <w:rFonts w:ascii="Times New Roman" w:hAnsi="Times New Roman"/>
                <w:lang w:val="en-US"/>
              </w:rPr>
            </w:pPr>
            <w:ins w:id="133" w:author="Author">
              <w:r w:rsidRPr="00485E72">
                <w:rPr>
                  <w:rFonts w:ascii="Times New Roman" w:hAnsi="Times New Roman"/>
                  <w:lang w:val="en-US"/>
                </w:rPr>
                <w:t>Notional non-life and life MCR calculation</w:t>
              </w:r>
              <w:r>
                <w:rPr>
                  <w:rFonts w:ascii="Times New Roman" w:hAnsi="Times New Roman"/>
                  <w:lang w:val="en-US"/>
                </w:rPr>
                <w:t xml:space="preserve"> - </w:t>
              </w:r>
            </w:ins>
            <w:r w:rsidR="00C43FC1" w:rsidRPr="005F14D2">
              <w:rPr>
                <w:rFonts w:ascii="Times New Roman" w:hAnsi="Times New Roman"/>
                <w:lang w:val="en-US"/>
              </w:rPr>
              <w:t>Absolute floor of the notional MCR – non-life activities</w:t>
            </w:r>
          </w:p>
        </w:tc>
        <w:tc>
          <w:tcPr>
            <w:tcW w:w="4785" w:type="dxa"/>
            <w:hideMark/>
          </w:tcPr>
          <w:p w:rsidR="00C43FC1" w:rsidRPr="005F14D2" w:rsidRDefault="00C43FC1" w:rsidP="006C1E69">
            <w:pPr>
              <w:rPr>
                <w:rFonts w:ascii="Times New Roman" w:hAnsi="Times New Roman"/>
                <w:lang w:val="en-US"/>
              </w:rPr>
            </w:pPr>
            <w:r w:rsidRPr="005F14D2">
              <w:rPr>
                <w:rFonts w:ascii="Times New Roman" w:hAnsi="Times New Roman"/>
                <w:lang w:val="en-US"/>
              </w:rPr>
              <w:t xml:space="preserve">This is the amount defined in </w:t>
            </w:r>
            <w:r w:rsidR="00D61995" w:rsidRPr="005F14D2">
              <w:rPr>
                <w:rFonts w:ascii="Times New Roman" w:hAnsi="Times New Roman"/>
                <w:lang w:val="en-US"/>
              </w:rPr>
              <w:t>article</w:t>
            </w:r>
            <w:r w:rsidRPr="005F14D2">
              <w:rPr>
                <w:rFonts w:ascii="Times New Roman" w:hAnsi="Times New Roman"/>
                <w:lang w:val="en-US"/>
              </w:rPr>
              <w:t xml:space="preserve"> 129(1)d(i) of D</w:t>
            </w:r>
            <w:r w:rsidRPr="005F14D2">
              <w:rPr>
                <w:rFonts w:ascii="Times New Roman" w:hAnsi="Times New Roman"/>
                <w:lang w:val="en-US"/>
              </w:rPr>
              <w:t>i</w:t>
            </w:r>
            <w:r w:rsidRPr="005F14D2">
              <w:rPr>
                <w:rFonts w:ascii="Times New Roman" w:hAnsi="Times New Roman"/>
                <w:lang w:val="en-US"/>
              </w:rPr>
              <w:t>rective</w:t>
            </w:r>
            <w:r w:rsidR="00D61995" w:rsidRPr="005F14D2">
              <w:rPr>
                <w:rFonts w:ascii="Times New Roman" w:hAnsi="Times New Roman"/>
                <w:lang w:val="en-US"/>
              </w:rPr>
              <w:t xml:space="preserve"> 2009/138/E</w:t>
            </w:r>
            <w:r w:rsidR="006C1E69" w:rsidRPr="005F14D2">
              <w:rPr>
                <w:rFonts w:ascii="Times New Roman" w:hAnsi="Times New Roman"/>
                <w:lang w:val="en-US"/>
              </w:rPr>
              <w:t>C</w:t>
            </w:r>
            <w:r w:rsidR="0082467D" w:rsidRPr="005F14D2">
              <w:rPr>
                <w:rFonts w:ascii="Times New Roman" w:hAnsi="Times New Roman"/>
                <w:lang w:val="en-US"/>
              </w:rPr>
              <w:t>.</w:t>
            </w:r>
          </w:p>
        </w:tc>
      </w:tr>
      <w:tr w:rsidR="00C43FC1" w:rsidRPr="004F3F67" w:rsidTr="005F14D2">
        <w:trPr>
          <w:trHeight w:val="705"/>
        </w:trPr>
        <w:tc>
          <w:tcPr>
            <w:tcW w:w="1862" w:type="dxa"/>
            <w:hideMark/>
          </w:tcPr>
          <w:p w:rsidR="00EB2EAD" w:rsidRDefault="00251886" w:rsidP="00251886">
            <w:pPr>
              <w:rPr>
                <w:rFonts w:ascii="Times New Roman" w:hAnsi="Times New Roman"/>
              </w:rPr>
            </w:pPr>
            <w:r w:rsidRPr="005F14D2">
              <w:rPr>
                <w:rFonts w:ascii="Times New Roman" w:hAnsi="Times New Roman"/>
              </w:rPr>
              <w:t>C0150</w:t>
            </w:r>
            <w:ins w:id="134" w:author="Author">
              <w:r w:rsidR="00493F12">
                <w:rPr>
                  <w:rFonts w:ascii="Times New Roman" w:hAnsi="Times New Roman"/>
                </w:rPr>
                <w:t>/</w:t>
              </w:r>
            </w:ins>
            <w:del w:id="135" w:author="Author">
              <w:r w:rsidRPr="005F14D2" w:rsidDel="00493F12">
                <w:rPr>
                  <w:rFonts w:ascii="Times New Roman" w:hAnsi="Times New Roman"/>
                </w:rPr>
                <w:delText>7</w:delText>
              </w:r>
            </w:del>
            <w:r w:rsidRPr="005F14D2">
              <w:rPr>
                <w:rFonts w:ascii="Times New Roman" w:hAnsi="Times New Roman"/>
              </w:rPr>
              <w:t>R05</w:t>
            </w:r>
            <w:ins w:id="136" w:author="Author">
              <w:r w:rsidR="00493F12">
                <w:rPr>
                  <w:rFonts w:ascii="Times New Roman" w:hAnsi="Times New Roman"/>
                </w:rPr>
                <w:t>5</w:t>
              </w:r>
            </w:ins>
            <w:del w:id="137" w:author="Author">
              <w:r w:rsidRPr="005F14D2" w:rsidDel="00493F12">
                <w:rPr>
                  <w:rFonts w:ascii="Times New Roman" w:hAnsi="Times New Roman"/>
                </w:rPr>
                <w:delText>6</w:delText>
              </w:r>
            </w:del>
            <w:r w:rsidRPr="005F14D2">
              <w:rPr>
                <w:rFonts w:ascii="Times New Roman" w:hAnsi="Times New Roman"/>
              </w:rPr>
              <w:t>0</w:t>
            </w:r>
          </w:p>
          <w:p w:rsidR="00C43FC1" w:rsidRPr="005F14D2" w:rsidRDefault="00EB2EAD" w:rsidP="00251886">
            <w:pPr>
              <w:rPr>
                <w:rFonts w:ascii="Times New Roman" w:hAnsi="Times New Roman"/>
              </w:rPr>
            </w:pPr>
            <w:r>
              <w:rPr>
                <w:rFonts w:ascii="Times New Roman" w:hAnsi="Times New Roman"/>
              </w:rPr>
              <w:t>(</w:t>
            </w:r>
            <w:r w:rsidR="00C43FC1" w:rsidRPr="005F14D2">
              <w:rPr>
                <w:rFonts w:ascii="Times New Roman" w:hAnsi="Times New Roman"/>
              </w:rPr>
              <w:t>C37</w:t>
            </w:r>
            <w:r>
              <w:rPr>
                <w:rFonts w:ascii="Times New Roman" w:hAnsi="Times New Roman"/>
              </w:rPr>
              <w:t>)</w:t>
            </w:r>
          </w:p>
        </w:tc>
        <w:tc>
          <w:tcPr>
            <w:tcW w:w="2641" w:type="dxa"/>
            <w:hideMark/>
          </w:tcPr>
          <w:p w:rsidR="00C43FC1" w:rsidRPr="005F14D2" w:rsidRDefault="00493F12">
            <w:pPr>
              <w:rPr>
                <w:rFonts w:ascii="Times New Roman" w:hAnsi="Times New Roman"/>
                <w:lang w:val="en-US"/>
              </w:rPr>
            </w:pPr>
            <w:ins w:id="138" w:author="Author">
              <w:r w:rsidRPr="00485E72">
                <w:rPr>
                  <w:rFonts w:ascii="Times New Roman" w:hAnsi="Times New Roman"/>
                  <w:lang w:val="en-US"/>
                </w:rPr>
                <w:t>Notional non-life and life MCR calculation</w:t>
              </w:r>
              <w:r>
                <w:rPr>
                  <w:rFonts w:ascii="Times New Roman" w:hAnsi="Times New Roman"/>
                  <w:lang w:val="en-US"/>
                </w:rPr>
                <w:t xml:space="preserve"> - </w:t>
              </w:r>
            </w:ins>
            <w:r w:rsidR="00C43FC1" w:rsidRPr="005F14D2">
              <w:rPr>
                <w:rFonts w:ascii="Times New Roman" w:hAnsi="Times New Roman"/>
                <w:lang w:val="en-US"/>
              </w:rPr>
              <w:t>Absolute floor of the notional MCR – life activities</w:t>
            </w:r>
          </w:p>
        </w:tc>
        <w:tc>
          <w:tcPr>
            <w:tcW w:w="4785" w:type="dxa"/>
            <w:hideMark/>
          </w:tcPr>
          <w:p w:rsidR="00C43FC1" w:rsidRPr="005F14D2" w:rsidRDefault="00C43FC1" w:rsidP="006C1E69">
            <w:pPr>
              <w:rPr>
                <w:rFonts w:ascii="Times New Roman" w:hAnsi="Times New Roman"/>
                <w:lang w:val="en-US"/>
              </w:rPr>
            </w:pPr>
            <w:r w:rsidRPr="005F14D2">
              <w:rPr>
                <w:rFonts w:ascii="Times New Roman" w:hAnsi="Times New Roman"/>
                <w:lang w:val="en-US"/>
              </w:rPr>
              <w:t xml:space="preserve">This is </w:t>
            </w:r>
            <w:r w:rsidR="00C811FC" w:rsidRPr="005F14D2">
              <w:rPr>
                <w:rFonts w:ascii="Times New Roman" w:hAnsi="Times New Roman"/>
                <w:lang w:val="en-US"/>
              </w:rPr>
              <w:t xml:space="preserve">the amount </w:t>
            </w:r>
            <w:r w:rsidRPr="005F14D2">
              <w:rPr>
                <w:rFonts w:ascii="Times New Roman" w:hAnsi="Times New Roman"/>
                <w:lang w:val="en-US"/>
              </w:rPr>
              <w:t xml:space="preserve">defined in </w:t>
            </w:r>
            <w:r w:rsidR="007B4111" w:rsidRPr="005F14D2">
              <w:rPr>
                <w:rFonts w:ascii="Times New Roman" w:hAnsi="Times New Roman"/>
                <w:lang w:val="en-US"/>
              </w:rPr>
              <w:t xml:space="preserve">article </w:t>
            </w:r>
            <w:r w:rsidRPr="005F14D2">
              <w:rPr>
                <w:rFonts w:ascii="Times New Roman" w:hAnsi="Times New Roman"/>
                <w:lang w:val="en-US"/>
              </w:rPr>
              <w:t>129(1)d(ii) D</w:t>
            </w:r>
            <w:r w:rsidRPr="005F14D2">
              <w:rPr>
                <w:rFonts w:ascii="Times New Roman" w:hAnsi="Times New Roman"/>
                <w:lang w:val="en-US"/>
              </w:rPr>
              <w:t>i</w:t>
            </w:r>
            <w:r w:rsidRPr="005F14D2">
              <w:rPr>
                <w:rFonts w:ascii="Times New Roman" w:hAnsi="Times New Roman"/>
                <w:lang w:val="en-US"/>
              </w:rPr>
              <w:t>rective</w:t>
            </w:r>
            <w:r w:rsidR="00EA3EE7" w:rsidRPr="005F14D2">
              <w:rPr>
                <w:rFonts w:ascii="Times New Roman" w:hAnsi="Times New Roman"/>
                <w:lang w:val="en-US"/>
              </w:rPr>
              <w:t xml:space="preserve"> 2009/138/E</w:t>
            </w:r>
            <w:r w:rsidR="006C1E69" w:rsidRPr="005F14D2">
              <w:rPr>
                <w:rFonts w:ascii="Times New Roman" w:hAnsi="Times New Roman"/>
                <w:lang w:val="en-US"/>
              </w:rPr>
              <w:t>C</w:t>
            </w:r>
            <w:r w:rsidR="00EA3EE7" w:rsidRPr="005F14D2">
              <w:rPr>
                <w:rFonts w:ascii="Times New Roman" w:hAnsi="Times New Roman"/>
                <w:lang w:val="en-US"/>
              </w:rPr>
              <w:t>.</w:t>
            </w:r>
          </w:p>
        </w:tc>
      </w:tr>
      <w:tr w:rsidR="00C43FC1" w:rsidRPr="004F3F67" w:rsidTr="005F14D2">
        <w:trPr>
          <w:trHeight w:val="687"/>
        </w:trPr>
        <w:tc>
          <w:tcPr>
            <w:tcW w:w="1862" w:type="dxa"/>
            <w:hideMark/>
          </w:tcPr>
          <w:p w:rsidR="00EB2EAD" w:rsidRPr="00F802D7" w:rsidRDefault="00FC5126" w:rsidP="00FC5126">
            <w:pPr>
              <w:rPr>
                <w:rFonts w:ascii="Times New Roman" w:hAnsi="Times New Roman"/>
              </w:rPr>
            </w:pPr>
            <w:r w:rsidRPr="005F14D2">
              <w:rPr>
                <w:rFonts w:ascii="Times New Roman" w:hAnsi="Times New Roman"/>
              </w:rPr>
              <w:t>C0140/R0560</w:t>
            </w:r>
          </w:p>
          <w:p w:rsidR="00C43FC1" w:rsidRPr="005F14D2" w:rsidRDefault="00EB2EAD" w:rsidP="00FC5126">
            <w:pPr>
              <w:rPr>
                <w:rFonts w:ascii="Times New Roman" w:hAnsi="Times New Roman"/>
              </w:rPr>
            </w:pPr>
            <w:r w:rsidRPr="00F802D7">
              <w:rPr>
                <w:rFonts w:ascii="Times New Roman" w:hAnsi="Times New Roman"/>
              </w:rPr>
              <w:t>(</w:t>
            </w:r>
            <w:r w:rsidR="00C43FC1" w:rsidRPr="005F14D2">
              <w:rPr>
                <w:rFonts w:ascii="Times New Roman" w:hAnsi="Times New Roman"/>
              </w:rPr>
              <w:t>B38</w:t>
            </w:r>
            <w:r w:rsidRPr="00F802D7">
              <w:rPr>
                <w:rFonts w:ascii="Times New Roman" w:hAnsi="Times New Roman"/>
              </w:rPr>
              <w:t>)</w:t>
            </w:r>
          </w:p>
        </w:tc>
        <w:tc>
          <w:tcPr>
            <w:tcW w:w="2641" w:type="dxa"/>
            <w:hideMark/>
          </w:tcPr>
          <w:p w:rsidR="00C43FC1" w:rsidRPr="005F14D2" w:rsidRDefault="00493F12">
            <w:pPr>
              <w:rPr>
                <w:rFonts w:ascii="Times New Roman" w:hAnsi="Times New Roman"/>
                <w:lang w:val="en-US"/>
              </w:rPr>
            </w:pPr>
            <w:ins w:id="139" w:author="Author">
              <w:r w:rsidRPr="00485E72">
                <w:rPr>
                  <w:rFonts w:ascii="Times New Roman" w:hAnsi="Times New Roman"/>
                  <w:lang w:val="en-US"/>
                </w:rPr>
                <w:t>Notional non-life and life MCR calculation</w:t>
              </w:r>
              <w:r>
                <w:rPr>
                  <w:rFonts w:ascii="Times New Roman" w:hAnsi="Times New Roman"/>
                  <w:lang w:val="en-US"/>
                </w:rPr>
                <w:t xml:space="preserve"> - </w:t>
              </w:r>
            </w:ins>
            <w:r w:rsidR="00C43FC1" w:rsidRPr="005F14D2">
              <w:rPr>
                <w:rFonts w:ascii="Times New Roman" w:hAnsi="Times New Roman"/>
                <w:lang w:val="en-US"/>
              </w:rPr>
              <w:t>Notional MCR – non-life activities</w:t>
            </w:r>
          </w:p>
        </w:tc>
        <w:tc>
          <w:tcPr>
            <w:tcW w:w="4785" w:type="dxa"/>
            <w:hideMark/>
          </w:tcPr>
          <w:p w:rsidR="00C43FC1" w:rsidRPr="005F14D2" w:rsidRDefault="00C43FC1">
            <w:pPr>
              <w:rPr>
                <w:rFonts w:ascii="Times New Roman" w:hAnsi="Times New Roman"/>
                <w:lang w:val="en-US"/>
              </w:rPr>
            </w:pPr>
            <w:r w:rsidRPr="005F14D2">
              <w:rPr>
                <w:rFonts w:ascii="Times New Roman" w:hAnsi="Times New Roman"/>
                <w:lang w:val="en-US"/>
              </w:rPr>
              <w:t xml:space="preserve">This is the notional non-life MCR </w:t>
            </w:r>
            <w:r w:rsidR="00FC5126" w:rsidRPr="005F14D2">
              <w:rPr>
                <w:rFonts w:ascii="Times New Roman" w:hAnsi="Times New Roman"/>
                <w:lang w:val="en-US"/>
              </w:rPr>
              <w:t>calculated in accor</w:t>
            </w:r>
            <w:r w:rsidR="00FC5126" w:rsidRPr="005F14D2">
              <w:rPr>
                <w:rFonts w:ascii="Times New Roman" w:hAnsi="Times New Roman"/>
                <w:lang w:val="en-US"/>
              </w:rPr>
              <w:t>d</w:t>
            </w:r>
            <w:r w:rsidR="00FC5126" w:rsidRPr="005F14D2">
              <w:rPr>
                <w:rFonts w:ascii="Times New Roman" w:hAnsi="Times New Roman"/>
                <w:lang w:val="en-US"/>
              </w:rPr>
              <w:t xml:space="preserve">ance with article </w:t>
            </w:r>
            <w:r w:rsidR="00B15B4A" w:rsidRPr="005F14D2">
              <w:rPr>
                <w:rFonts w:ascii="Times New Roman" w:hAnsi="Times New Roman"/>
                <w:lang w:val="en-US"/>
              </w:rPr>
              <w:t>252</w:t>
            </w:r>
            <w:r w:rsidR="00FC5126" w:rsidRPr="005F14D2">
              <w:rPr>
                <w:rFonts w:ascii="Times New Roman" w:hAnsi="Times New Roman"/>
                <w:lang w:val="en-US"/>
              </w:rPr>
              <w:t xml:space="preserve"> (2) of </w:t>
            </w:r>
            <w:ins w:id="140" w:author="Author">
              <w:r w:rsidR="004F3F67">
                <w:rPr>
                  <w:rFonts w:ascii="Times New Roman" w:hAnsi="Times New Roman"/>
                  <w:lang w:val="en-US"/>
                </w:rPr>
                <w:t>Delegated Regulation 2015/35</w:t>
              </w:r>
            </w:ins>
            <w:del w:id="141" w:author="Author">
              <w:r w:rsidR="00B8460E" w:rsidRPr="005F14D2" w:rsidDel="004F3F67">
                <w:rPr>
                  <w:rFonts w:ascii="Times New Roman" w:hAnsi="Times New Roman"/>
                  <w:lang w:val="en-US"/>
                </w:rPr>
                <w:delText>Implementing measures</w:delText>
              </w:r>
            </w:del>
            <w:r w:rsidR="00FC5126" w:rsidRPr="005F14D2">
              <w:rPr>
                <w:rFonts w:ascii="Times New Roman" w:hAnsi="Times New Roman"/>
                <w:lang w:val="en-US"/>
              </w:rPr>
              <w:t>.</w:t>
            </w:r>
          </w:p>
        </w:tc>
      </w:tr>
      <w:tr w:rsidR="00C43FC1" w:rsidRPr="004F3F67" w:rsidTr="005F14D2">
        <w:trPr>
          <w:trHeight w:val="711"/>
        </w:trPr>
        <w:tc>
          <w:tcPr>
            <w:tcW w:w="1862" w:type="dxa"/>
            <w:hideMark/>
          </w:tcPr>
          <w:p w:rsidR="00EB2EAD" w:rsidRPr="00F802D7" w:rsidRDefault="00FC5126" w:rsidP="00FC5126">
            <w:pPr>
              <w:rPr>
                <w:rFonts w:ascii="Times New Roman" w:hAnsi="Times New Roman"/>
              </w:rPr>
            </w:pPr>
            <w:r w:rsidRPr="005F14D2">
              <w:rPr>
                <w:rFonts w:ascii="Times New Roman" w:hAnsi="Times New Roman"/>
              </w:rPr>
              <w:t>C0150/R0560</w:t>
            </w:r>
          </w:p>
          <w:p w:rsidR="00C43FC1" w:rsidRPr="005F14D2" w:rsidRDefault="00EB2EAD" w:rsidP="00FC5126">
            <w:pPr>
              <w:rPr>
                <w:rFonts w:ascii="Times New Roman" w:hAnsi="Times New Roman"/>
              </w:rPr>
            </w:pPr>
            <w:r w:rsidRPr="00F802D7">
              <w:rPr>
                <w:rFonts w:ascii="Times New Roman" w:hAnsi="Times New Roman"/>
              </w:rPr>
              <w:t>(</w:t>
            </w:r>
            <w:r w:rsidR="00C43FC1" w:rsidRPr="005F14D2">
              <w:rPr>
                <w:rFonts w:ascii="Times New Roman" w:hAnsi="Times New Roman"/>
              </w:rPr>
              <w:t>C38</w:t>
            </w:r>
            <w:r w:rsidRPr="00F802D7">
              <w:rPr>
                <w:rFonts w:ascii="Times New Roman" w:hAnsi="Times New Roman"/>
              </w:rPr>
              <w:t>)</w:t>
            </w:r>
          </w:p>
        </w:tc>
        <w:tc>
          <w:tcPr>
            <w:tcW w:w="2641" w:type="dxa"/>
            <w:hideMark/>
          </w:tcPr>
          <w:p w:rsidR="00C43FC1" w:rsidRPr="00575921" w:rsidRDefault="00493F12">
            <w:pPr>
              <w:rPr>
                <w:rFonts w:ascii="Times New Roman" w:hAnsi="Times New Roman"/>
                <w:lang w:val="en-GB"/>
                <w:rPrChange w:id="142" w:author="Author">
                  <w:rPr>
                    <w:rFonts w:ascii="Times New Roman" w:hAnsi="Times New Roman"/>
                  </w:rPr>
                </w:rPrChange>
              </w:rPr>
            </w:pPr>
            <w:ins w:id="143" w:author="Author">
              <w:r w:rsidRPr="00485E72">
                <w:rPr>
                  <w:rFonts w:ascii="Times New Roman" w:hAnsi="Times New Roman"/>
                  <w:lang w:val="en-US"/>
                </w:rPr>
                <w:t>Notional non-life and life MCR calculation</w:t>
              </w:r>
              <w:r>
                <w:rPr>
                  <w:rFonts w:ascii="Times New Roman" w:hAnsi="Times New Roman"/>
                  <w:lang w:val="en-US"/>
                </w:rPr>
                <w:t xml:space="preserve"> - </w:t>
              </w:r>
            </w:ins>
            <w:r w:rsidR="00C43FC1" w:rsidRPr="00575921">
              <w:rPr>
                <w:rFonts w:ascii="Times New Roman" w:hAnsi="Times New Roman"/>
                <w:lang w:val="en-GB"/>
                <w:rPrChange w:id="144" w:author="Author">
                  <w:rPr>
                    <w:rFonts w:ascii="Times New Roman" w:hAnsi="Times New Roman"/>
                  </w:rPr>
                </w:rPrChange>
              </w:rPr>
              <w:t>Notional MCR – life activities</w:t>
            </w:r>
          </w:p>
        </w:tc>
        <w:tc>
          <w:tcPr>
            <w:tcW w:w="4785" w:type="dxa"/>
            <w:hideMark/>
          </w:tcPr>
          <w:p w:rsidR="00C43FC1" w:rsidRPr="005F14D2" w:rsidRDefault="00C43FC1">
            <w:pPr>
              <w:rPr>
                <w:rFonts w:ascii="Times New Roman" w:hAnsi="Times New Roman"/>
                <w:lang w:val="en-US"/>
              </w:rPr>
            </w:pPr>
            <w:r w:rsidRPr="005F14D2">
              <w:rPr>
                <w:rFonts w:ascii="Times New Roman" w:hAnsi="Times New Roman"/>
                <w:lang w:val="en-US"/>
              </w:rPr>
              <w:t xml:space="preserve">This is the notional life MCR </w:t>
            </w:r>
            <w:r w:rsidR="00FC5126" w:rsidRPr="005F14D2">
              <w:rPr>
                <w:rFonts w:ascii="Times New Roman" w:hAnsi="Times New Roman"/>
                <w:lang w:val="en-US"/>
              </w:rPr>
              <w:t xml:space="preserve">calculated in accordance with article </w:t>
            </w:r>
            <w:r w:rsidR="00B15B4A" w:rsidRPr="005F14D2">
              <w:rPr>
                <w:rFonts w:ascii="Times New Roman" w:hAnsi="Times New Roman"/>
                <w:lang w:val="en-US"/>
              </w:rPr>
              <w:t>252</w:t>
            </w:r>
            <w:r w:rsidR="00FC5126" w:rsidRPr="005F14D2">
              <w:rPr>
                <w:rFonts w:ascii="Times New Roman" w:hAnsi="Times New Roman"/>
                <w:lang w:val="en-US"/>
              </w:rPr>
              <w:t xml:space="preserve"> (7) of </w:t>
            </w:r>
            <w:ins w:id="145" w:author="Author">
              <w:r w:rsidR="004F3F67">
                <w:rPr>
                  <w:rFonts w:ascii="Times New Roman" w:hAnsi="Times New Roman"/>
                  <w:lang w:val="en-US"/>
                </w:rPr>
                <w:t>Delegated Regulation 2015/35</w:t>
              </w:r>
            </w:ins>
            <w:del w:id="146" w:author="Author">
              <w:r w:rsidR="00B8460E" w:rsidRPr="005F14D2" w:rsidDel="004F3F67">
                <w:rPr>
                  <w:rFonts w:ascii="Times New Roman" w:hAnsi="Times New Roman"/>
                  <w:lang w:val="en-US"/>
                </w:rPr>
                <w:delText>Implementing measures</w:delText>
              </w:r>
            </w:del>
            <w:r w:rsidR="00FC5126" w:rsidRPr="005F14D2">
              <w:rPr>
                <w:rFonts w:ascii="Times New Roman" w:hAnsi="Times New Roman"/>
                <w:lang w:val="en-US"/>
              </w:rPr>
              <w:t>.</w:t>
            </w:r>
            <w:r w:rsidR="00FC5126" w:rsidRPr="005F14D2" w:rsidDel="00FC5126">
              <w:rPr>
                <w:rFonts w:ascii="Times New Roman" w:hAnsi="Times New Roman"/>
                <w:lang w:val="en-US"/>
              </w:rPr>
              <w:t xml:space="preserve"> </w:t>
            </w:r>
          </w:p>
        </w:tc>
      </w:tr>
    </w:tbl>
    <w:p w:rsidR="0001625F" w:rsidRPr="005F14D2" w:rsidRDefault="0001625F" w:rsidP="000B3AAE">
      <w:pPr>
        <w:rPr>
          <w:rFonts w:ascii="Times New Roman" w:hAnsi="Times New Roman"/>
          <w:lang w:val="en-GB"/>
        </w:rPr>
      </w:pPr>
    </w:p>
    <w:sectPr w:rsidR="0001625F" w:rsidRPr="005F14D2" w:rsidSect="0001625F">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55A8" w:rsidRDefault="00C255A8" w:rsidP="009223C3">
      <w:pPr>
        <w:spacing w:line="240" w:lineRule="auto"/>
      </w:pPr>
      <w:r>
        <w:separator/>
      </w:r>
    </w:p>
  </w:endnote>
  <w:endnote w:type="continuationSeparator" w:id="0">
    <w:p w:rsidR="00C255A8" w:rsidRDefault="00C255A8" w:rsidP="009223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5A8" w:rsidRDefault="00C255A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719465"/>
      <w:docPartObj>
        <w:docPartGallery w:val="Page Numbers (Bottom of Page)"/>
        <w:docPartUnique/>
      </w:docPartObj>
    </w:sdtPr>
    <w:sdtEndPr/>
    <w:sdtContent>
      <w:p w:rsidR="00C255A8" w:rsidRDefault="00C255A8">
        <w:pPr>
          <w:pStyle w:val="Footer"/>
          <w:jc w:val="right"/>
        </w:pPr>
        <w:r>
          <w:fldChar w:fldCharType="begin"/>
        </w:r>
        <w:r>
          <w:instrText xml:space="preserve"> PAGE   \* MERGEFORMAT </w:instrText>
        </w:r>
        <w:r>
          <w:fldChar w:fldCharType="separate"/>
        </w:r>
        <w:r w:rsidR="00575921">
          <w:rPr>
            <w:noProof/>
          </w:rPr>
          <w:t>1</w:t>
        </w:r>
        <w:r>
          <w:fldChar w:fldCharType="end"/>
        </w:r>
      </w:p>
    </w:sdtContent>
  </w:sdt>
  <w:p w:rsidR="00C255A8" w:rsidRDefault="00C255A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5A8" w:rsidRDefault="00C255A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55A8" w:rsidRDefault="00C255A8" w:rsidP="009223C3">
      <w:pPr>
        <w:spacing w:line="240" w:lineRule="auto"/>
      </w:pPr>
      <w:r>
        <w:separator/>
      </w:r>
    </w:p>
  </w:footnote>
  <w:footnote w:type="continuationSeparator" w:id="0">
    <w:p w:rsidR="00C255A8" w:rsidRDefault="00C255A8" w:rsidP="009223C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5A8" w:rsidRDefault="00C255A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5A8" w:rsidRDefault="00C255A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55A8" w:rsidRDefault="00C255A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9A5ADD"/>
    <w:multiLevelType w:val="hybridMultilevel"/>
    <w:tmpl w:val="01768C62"/>
    <w:lvl w:ilvl="0" w:tplc="9558FAE0">
      <w:numFmt w:val="bullet"/>
      <w:lvlText w:val="-"/>
      <w:lvlJc w:val="left"/>
      <w:pPr>
        <w:ind w:left="360" w:hanging="360"/>
      </w:pPr>
      <w:rPr>
        <w:rFonts w:ascii="Verdana" w:eastAsia="Times New Roman" w:hAnsi="Verdana"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trackRevision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490456"/>
    <w:rsid w:val="000039B3"/>
    <w:rsid w:val="000069A6"/>
    <w:rsid w:val="00014124"/>
    <w:rsid w:val="0001625F"/>
    <w:rsid w:val="00016EE6"/>
    <w:rsid w:val="00017CAA"/>
    <w:rsid w:val="000249E7"/>
    <w:rsid w:val="00027B68"/>
    <w:rsid w:val="0004124A"/>
    <w:rsid w:val="00051BDF"/>
    <w:rsid w:val="00061486"/>
    <w:rsid w:val="00073B6E"/>
    <w:rsid w:val="0008006B"/>
    <w:rsid w:val="00081854"/>
    <w:rsid w:val="00086DEB"/>
    <w:rsid w:val="0009679C"/>
    <w:rsid w:val="000A2DCC"/>
    <w:rsid w:val="000A6400"/>
    <w:rsid w:val="000B2273"/>
    <w:rsid w:val="000B3AAE"/>
    <w:rsid w:val="000D4DB5"/>
    <w:rsid w:val="000D7051"/>
    <w:rsid w:val="000E174C"/>
    <w:rsid w:val="000E2A5D"/>
    <w:rsid w:val="000E3DE5"/>
    <w:rsid w:val="000F1DF1"/>
    <w:rsid w:val="000F204A"/>
    <w:rsid w:val="000F7E43"/>
    <w:rsid w:val="00104754"/>
    <w:rsid w:val="00110B8E"/>
    <w:rsid w:val="00111EE0"/>
    <w:rsid w:val="001120D3"/>
    <w:rsid w:val="0017107D"/>
    <w:rsid w:val="0017179F"/>
    <w:rsid w:val="00175FEF"/>
    <w:rsid w:val="001770DB"/>
    <w:rsid w:val="00181703"/>
    <w:rsid w:val="001831E9"/>
    <w:rsid w:val="001C1CD6"/>
    <w:rsid w:val="001E4BB4"/>
    <w:rsid w:val="001F59B6"/>
    <w:rsid w:val="001F72A1"/>
    <w:rsid w:val="0021030E"/>
    <w:rsid w:val="00214ED6"/>
    <w:rsid w:val="002169F2"/>
    <w:rsid w:val="002176E8"/>
    <w:rsid w:val="00251886"/>
    <w:rsid w:val="00256A5D"/>
    <w:rsid w:val="0026241A"/>
    <w:rsid w:val="00270FE9"/>
    <w:rsid w:val="0027424D"/>
    <w:rsid w:val="002930B8"/>
    <w:rsid w:val="002A792D"/>
    <w:rsid w:val="002E1650"/>
    <w:rsid w:val="002F6FB0"/>
    <w:rsid w:val="003038BE"/>
    <w:rsid w:val="00306ED4"/>
    <w:rsid w:val="00312FD9"/>
    <w:rsid w:val="00317381"/>
    <w:rsid w:val="00342F88"/>
    <w:rsid w:val="0035125A"/>
    <w:rsid w:val="00360AB9"/>
    <w:rsid w:val="00365D17"/>
    <w:rsid w:val="00373329"/>
    <w:rsid w:val="00394C4F"/>
    <w:rsid w:val="003A298A"/>
    <w:rsid w:val="003A7526"/>
    <w:rsid w:val="003A7AE7"/>
    <w:rsid w:val="003B36E7"/>
    <w:rsid w:val="003C0E0F"/>
    <w:rsid w:val="003C1B4B"/>
    <w:rsid w:val="003C6B6E"/>
    <w:rsid w:val="003D2564"/>
    <w:rsid w:val="003D57EF"/>
    <w:rsid w:val="003F1F41"/>
    <w:rsid w:val="003F52DC"/>
    <w:rsid w:val="003F70B3"/>
    <w:rsid w:val="00402760"/>
    <w:rsid w:val="00404F5A"/>
    <w:rsid w:val="00411B25"/>
    <w:rsid w:val="00416586"/>
    <w:rsid w:val="00431645"/>
    <w:rsid w:val="004322DD"/>
    <w:rsid w:val="00455482"/>
    <w:rsid w:val="00456A8F"/>
    <w:rsid w:val="00465AA4"/>
    <w:rsid w:val="004708D3"/>
    <w:rsid w:val="00477033"/>
    <w:rsid w:val="00477C7D"/>
    <w:rsid w:val="00482C91"/>
    <w:rsid w:val="00485E72"/>
    <w:rsid w:val="00490456"/>
    <w:rsid w:val="00493F12"/>
    <w:rsid w:val="004A70DC"/>
    <w:rsid w:val="004A7107"/>
    <w:rsid w:val="004A7E59"/>
    <w:rsid w:val="004B2412"/>
    <w:rsid w:val="004B25EB"/>
    <w:rsid w:val="004D6844"/>
    <w:rsid w:val="004E091B"/>
    <w:rsid w:val="004E7E12"/>
    <w:rsid w:val="004F3F67"/>
    <w:rsid w:val="00501974"/>
    <w:rsid w:val="00502104"/>
    <w:rsid w:val="00511475"/>
    <w:rsid w:val="00514FFE"/>
    <w:rsid w:val="005150A7"/>
    <w:rsid w:val="00527EAB"/>
    <w:rsid w:val="0053478F"/>
    <w:rsid w:val="00536721"/>
    <w:rsid w:val="005416DB"/>
    <w:rsid w:val="00566739"/>
    <w:rsid w:val="00571245"/>
    <w:rsid w:val="00575921"/>
    <w:rsid w:val="00582688"/>
    <w:rsid w:val="00583940"/>
    <w:rsid w:val="005A0826"/>
    <w:rsid w:val="005A52D9"/>
    <w:rsid w:val="005C6FA1"/>
    <w:rsid w:val="005C7B16"/>
    <w:rsid w:val="005D1569"/>
    <w:rsid w:val="005E5780"/>
    <w:rsid w:val="005E67CC"/>
    <w:rsid w:val="005E6EE7"/>
    <w:rsid w:val="005F14D2"/>
    <w:rsid w:val="005F3FF0"/>
    <w:rsid w:val="00606C36"/>
    <w:rsid w:val="00613319"/>
    <w:rsid w:val="00613EE9"/>
    <w:rsid w:val="006232BD"/>
    <w:rsid w:val="00631E65"/>
    <w:rsid w:val="00643515"/>
    <w:rsid w:val="00653F0C"/>
    <w:rsid w:val="00656ABD"/>
    <w:rsid w:val="00666271"/>
    <w:rsid w:val="00671E93"/>
    <w:rsid w:val="00675ED2"/>
    <w:rsid w:val="00680118"/>
    <w:rsid w:val="00685270"/>
    <w:rsid w:val="006A2C3A"/>
    <w:rsid w:val="006B1E6D"/>
    <w:rsid w:val="006B7C02"/>
    <w:rsid w:val="006C1E69"/>
    <w:rsid w:val="006C4772"/>
    <w:rsid w:val="006C49F0"/>
    <w:rsid w:val="006D7443"/>
    <w:rsid w:val="006E62CA"/>
    <w:rsid w:val="006F3637"/>
    <w:rsid w:val="00711815"/>
    <w:rsid w:val="007124CC"/>
    <w:rsid w:val="00725C73"/>
    <w:rsid w:val="007315AD"/>
    <w:rsid w:val="00733EA8"/>
    <w:rsid w:val="00746093"/>
    <w:rsid w:val="00762669"/>
    <w:rsid w:val="00762CC0"/>
    <w:rsid w:val="00764689"/>
    <w:rsid w:val="00776321"/>
    <w:rsid w:val="00777779"/>
    <w:rsid w:val="007916A1"/>
    <w:rsid w:val="007A2808"/>
    <w:rsid w:val="007B1A7B"/>
    <w:rsid w:val="007B4111"/>
    <w:rsid w:val="007C05B6"/>
    <w:rsid w:val="007C2DD9"/>
    <w:rsid w:val="007D6B11"/>
    <w:rsid w:val="007E1860"/>
    <w:rsid w:val="007E749B"/>
    <w:rsid w:val="007F5D98"/>
    <w:rsid w:val="007F76BA"/>
    <w:rsid w:val="008059E0"/>
    <w:rsid w:val="0082031D"/>
    <w:rsid w:val="00820441"/>
    <w:rsid w:val="0082467D"/>
    <w:rsid w:val="00832A9C"/>
    <w:rsid w:val="0084233D"/>
    <w:rsid w:val="00845187"/>
    <w:rsid w:val="00867377"/>
    <w:rsid w:val="008677EF"/>
    <w:rsid w:val="00875E79"/>
    <w:rsid w:val="008802C3"/>
    <w:rsid w:val="00883762"/>
    <w:rsid w:val="00886A0D"/>
    <w:rsid w:val="00894EA4"/>
    <w:rsid w:val="008956FA"/>
    <w:rsid w:val="008A136E"/>
    <w:rsid w:val="008A70DB"/>
    <w:rsid w:val="008B0CBB"/>
    <w:rsid w:val="008B11AD"/>
    <w:rsid w:val="008C6341"/>
    <w:rsid w:val="008D6103"/>
    <w:rsid w:val="008E18EF"/>
    <w:rsid w:val="008E2FF4"/>
    <w:rsid w:val="00903B01"/>
    <w:rsid w:val="009109BA"/>
    <w:rsid w:val="00912CA0"/>
    <w:rsid w:val="0091334D"/>
    <w:rsid w:val="009223C3"/>
    <w:rsid w:val="00940628"/>
    <w:rsid w:val="009532A6"/>
    <w:rsid w:val="00953A7B"/>
    <w:rsid w:val="009540F2"/>
    <w:rsid w:val="00954FFF"/>
    <w:rsid w:val="00956028"/>
    <w:rsid w:val="00956B5B"/>
    <w:rsid w:val="00957E1A"/>
    <w:rsid w:val="009634C4"/>
    <w:rsid w:val="0097437E"/>
    <w:rsid w:val="009831CB"/>
    <w:rsid w:val="0098713A"/>
    <w:rsid w:val="00987151"/>
    <w:rsid w:val="009A3400"/>
    <w:rsid w:val="009A7275"/>
    <w:rsid w:val="009B44BB"/>
    <w:rsid w:val="009D5B99"/>
    <w:rsid w:val="009E3AC9"/>
    <w:rsid w:val="009E3E75"/>
    <w:rsid w:val="009E57EE"/>
    <w:rsid w:val="009E7682"/>
    <w:rsid w:val="009E7FE2"/>
    <w:rsid w:val="009F1079"/>
    <w:rsid w:val="00A075A4"/>
    <w:rsid w:val="00A07F31"/>
    <w:rsid w:val="00A16920"/>
    <w:rsid w:val="00A33F90"/>
    <w:rsid w:val="00A3632F"/>
    <w:rsid w:val="00A37158"/>
    <w:rsid w:val="00A376CE"/>
    <w:rsid w:val="00A40A48"/>
    <w:rsid w:val="00A6078A"/>
    <w:rsid w:val="00A70B3F"/>
    <w:rsid w:val="00A731A4"/>
    <w:rsid w:val="00A73659"/>
    <w:rsid w:val="00A8328C"/>
    <w:rsid w:val="00A92CBB"/>
    <w:rsid w:val="00AA5143"/>
    <w:rsid w:val="00AA5C4B"/>
    <w:rsid w:val="00AC2E90"/>
    <w:rsid w:val="00AC3B21"/>
    <w:rsid w:val="00AD1E3C"/>
    <w:rsid w:val="00AD43A7"/>
    <w:rsid w:val="00AD72BD"/>
    <w:rsid w:val="00AE204E"/>
    <w:rsid w:val="00AE25C2"/>
    <w:rsid w:val="00AF1DD2"/>
    <w:rsid w:val="00AF5E5B"/>
    <w:rsid w:val="00B0058D"/>
    <w:rsid w:val="00B0436E"/>
    <w:rsid w:val="00B059F3"/>
    <w:rsid w:val="00B15B4A"/>
    <w:rsid w:val="00B268D8"/>
    <w:rsid w:val="00B27A53"/>
    <w:rsid w:val="00B62180"/>
    <w:rsid w:val="00B638B6"/>
    <w:rsid w:val="00B73999"/>
    <w:rsid w:val="00B73A81"/>
    <w:rsid w:val="00B8460E"/>
    <w:rsid w:val="00B85B61"/>
    <w:rsid w:val="00B9710D"/>
    <w:rsid w:val="00BA3455"/>
    <w:rsid w:val="00BB15FC"/>
    <w:rsid w:val="00BB6781"/>
    <w:rsid w:val="00BC7E5A"/>
    <w:rsid w:val="00BE1F11"/>
    <w:rsid w:val="00BE7C41"/>
    <w:rsid w:val="00C038CB"/>
    <w:rsid w:val="00C04ED2"/>
    <w:rsid w:val="00C07243"/>
    <w:rsid w:val="00C22A5F"/>
    <w:rsid w:val="00C255A8"/>
    <w:rsid w:val="00C25F1B"/>
    <w:rsid w:val="00C43FC1"/>
    <w:rsid w:val="00C46CBE"/>
    <w:rsid w:val="00C479D0"/>
    <w:rsid w:val="00C511E5"/>
    <w:rsid w:val="00C52123"/>
    <w:rsid w:val="00C55C5C"/>
    <w:rsid w:val="00C578BB"/>
    <w:rsid w:val="00C60E85"/>
    <w:rsid w:val="00C67CCE"/>
    <w:rsid w:val="00C745D7"/>
    <w:rsid w:val="00C811FC"/>
    <w:rsid w:val="00C827D8"/>
    <w:rsid w:val="00C871C1"/>
    <w:rsid w:val="00C9328E"/>
    <w:rsid w:val="00CB69DA"/>
    <w:rsid w:val="00CC43E9"/>
    <w:rsid w:val="00CD266D"/>
    <w:rsid w:val="00CD4673"/>
    <w:rsid w:val="00CE18D2"/>
    <w:rsid w:val="00CE37F4"/>
    <w:rsid w:val="00D11FE1"/>
    <w:rsid w:val="00D262BE"/>
    <w:rsid w:val="00D4700D"/>
    <w:rsid w:val="00D5139D"/>
    <w:rsid w:val="00D51C9C"/>
    <w:rsid w:val="00D61995"/>
    <w:rsid w:val="00D70ED1"/>
    <w:rsid w:val="00D75492"/>
    <w:rsid w:val="00D75CF2"/>
    <w:rsid w:val="00D85D98"/>
    <w:rsid w:val="00D85E16"/>
    <w:rsid w:val="00D8755B"/>
    <w:rsid w:val="00D91740"/>
    <w:rsid w:val="00D9269B"/>
    <w:rsid w:val="00D97A7E"/>
    <w:rsid w:val="00DA7732"/>
    <w:rsid w:val="00DD4B54"/>
    <w:rsid w:val="00DE1BAF"/>
    <w:rsid w:val="00DE5998"/>
    <w:rsid w:val="00E34BB8"/>
    <w:rsid w:val="00E51084"/>
    <w:rsid w:val="00E60FE9"/>
    <w:rsid w:val="00E62522"/>
    <w:rsid w:val="00E7597F"/>
    <w:rsid w:val="00E86162"/>
    <w:rsid w:val="00E925C8"/>
    <w:rsid w:val="00E95245"/>
    <w:rsid w:val="00EA3727"/>
    <w:rsid w:val="00EA3EE7"/>
    <w:rsid w:val="00EA7428"/>
    <w:rsid w:val="00EA7471"/>
    <w:rsid w:val="00EB2EAD"/>
    <w:rsid w:val="00EC0484"/>
    <w:rsid w:val="00EC2AF5"/>
    <w:rsid w:val="00ED06A5"/>
    <w:rsid w:val="00F303D1"/>
    <w:rsid w:val="00F34033"/>
    <w:rsid w:val="00F55783"/>
    <w:rsid w:val="00F63242"/>
    <w:rsid w:val="00F6411B"/>
    <w:rsid w:val="00F72179"/>
    <w:rsid w:val="00F7260C"/>
    <w:rsid w:val="00F7324E"/>
    <w:rsid w:val="00F802D7"/>
    <w:rsid w:val="00F839A7"/>
    <w:rsid w:val="00F85029"/>
    <w:rsid w:val="00F85ABC"/>
    <w:rsid w:val="00F87DEF"/>
    <w:rsid w:val="00F923DC"/>
    <w:rsid w:val="00FC5006"/>
    <w:rsid w:val="00FC5126"/>
    <w:rsid w:val="00FC6F46"/>
    <w:rsid w:val="00FC70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imes New Roman" w:hAnsi="Verdana"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162"/>
    <w:pPr>
      <w:spacing w:after="0" w:line="260" w:lineRule="atLeast"/>
    </w:pPr>
    <w:rPr>
      <w:rFonts w:cs="Times New Roman"/>
      <w:kern w:val="10"/>
      <w:sz w:val="20"/>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904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E57E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57EE"/>
    <w:rPr>
      <w:rFonts w:ascii="Tahoma" w:hAnsi="Tahoma" w:cs="Tahoma"/>
      <w:kern w:val="10"/>
      <w:sz w:val="16"/>
      <w:szCs w:val="16"/>
      <w:lang w:eastAsia="de-DE"/>
    </w:rPr>
  </w:style>
  <w:style w:type="character" w:styleId="CommentReference">
    <w:name w:val="annotation reference"/>
    <w:basedOn w:val="DefaultParagraphFont"/>
    <w:uiPriority w:val="99"/>
    <w:semiHidden/>
    <w:unhideWhenUsed/>
    <w:rsid w:val="009831CB"/>
    <w:rPr>
      <w:sz w:val="16"/>
      <w:szCs w:val="16"/>
    </w:rPr>
  </w:style>
  <w:style w:type="paragraph" w:styleId="CommentText">
    <w:name w:val="annotation text"/>
    <w:basedOn w:val="Normal"/>
    <w:link w:val="CommentTextChar"/>
    <w:uiPriority w:val="99"/>
    <w:unhideWhenUsed/>
    <w:rsid w:val="009831CB"/>
    <w:pPr>
      <w:spacing w:line="240" w:lineRule="auto"/>
    </w:pPr>
  </w:style>
  <w:style w:type="character" w:customStyle="1" w:styleId="CommentTextChar">
    <w:name w:val="Comment Text Char"/>
    <w:basedOn w:val="DefaultParagraphFont"/>
    <w:link w:val="CommentText"/>
    <w:uiPriority w:val="99"/>
    <w:rsid w:val="009831CB"/>
    <w:rPr>
      <w:rFonts w:cs="Times New Roman"/>
      <w:kern w:val="10"/>
      <w:sz w:val="20"/>
      <w:szCs w:val="20"/>
      <w:lang w:eastAsia="de-DE"/>
    </w:rPr>
  </w:style>
  <w:style w:type="paragraph" w:styleId="CommentSubject">
    <w:name w:val="annotation subject"/>
    <w:basedOn w:val="CommentText"/>
    <w:next w:val="CommentText"/>
    <w:link w:val="CommentSubjectChar"/>
    <w:uiPriority w:val="99"/>
    <w:semiHidden/>
    <w:unhideWhenUsed/>
    <w:rsid w:val="009831CB"/>
    <w:rPr>
      <w:b/>
      <w:bCs/>
    </w:rPr>
  </w:style>
  <w:style w:type="character" w:customStyle="1" w:styleId="CommentSubjectChar">
    <w:name w:val="Comment Subject Char"/>
    <w:basedOn w:val="CommentTextChar"/>
    <w:link w:val="CommentSubject"/>
    <w:uiPriority w:val="99"/>
    <w:semiHidden/>
    <w:rsid w:val="009831CB"/>
    <w:rPr>
      <w:rFonts w:cs="Times New Roman"/>
      <w:b/>
      <w:bCs/>
      <w:kern w:val="10"/>
      <w:sz w:val="20"/>
      <w:szCs w:val="20"/>
      <w:lang w:eastAsia="de-DE"/>
    </w:rPr>
  </w:style>
  <w:style w:type="paragraph" w:styleId="Header">
    <w:name w:val="header"/>
    <w:basedOn w:val="Normal"/>
    <w:link w:val="HeaderChar"/>
    <w:uiPriority w:val="99"/>
    <w:semiHidden/>
    <w:unhideWhenUsed/>
    <w:rsid w:val="009223C3"/>
    <w:pPr>
      <w:tabs>
        <w:tab w:val="center" w:pos="4536"/>
        <w:tab w:val="right" w:pos="9072"/>
      </w:tabs>
      <w:spacing w:line="240" w:lineRule="auto"/>
    </w:pPr>
  </w:style>
  <w:style w:type="character" w:customStyle="1" w:styleId="HeaderChar">
    <w:name w:val="Header Char"/>
    <w:basedOn w:val="DefaultParagraphFont"/>
    <w:link w:val="Header"/>
    <w:uiPriority w:val="99"/>
    <w:semiHidden/>
    <w:rsid w:val="009223C3"/>
    <w:rPr>
      <w:rFonts w:cs="Times New Roman"/>
      <w:kern w:val="10"/>
      <w:sz w:val="20"/>
      <w:szCs w:val="20"/>
      <w:lang w:eastAsia="de-DE"/>
    </w:rPr>
  </w:style>
  <w:style w:type="paragraph" w:styleId="Footer">
    <w:name w:val="footer"/>
    <w:basedOn w:val="Normal"/>
    <w:link w:val="FooterChar"/>
    <w:uiPriority w:val="99"/>
    <w:unhideWhenUsed/>
    <w:rsid w:val="009223C3"/>
    <w:pPr>
      <w:tabs>
        <w:tab w:val="center" w:pos="4536"/>
        <w:tab w:val="right" w:pos="9072"/>
      </w:tabs>
      <w:spacing w:line="240" w:lineRule="auto"/>
    </w:pPr>
  </w:style>
  <w:style w:type="character" w:customStyle="1" w:styleId="FooterChar">
    <w:name w:val="Footer Char"/>
    <w:basedOn w:val="DefaultParagraphFont"/>
    <w:link w:val="Footer"/>
    <w:uiPriority w:val="99"/>
    <w:rsid w:val="009223C3"/>
    <w:rPr>
      <w:rFonts w:cs="Times New Roman"/>
      <w:kern w:val="10"/>
      <w:sz w:val="20"/>
      <w:szCs w:val="20"/>
      <w:lang w:eastAsia="de-DE"/>
    </w:rPr>
  </w:style>
  <w:style w:type="paragraph" w:styleId="Revision">
    <w:name w:val="Revision"/>
    <w:hidden/>
    <w:uiPriority w:val="99"/>
    <w:semiHidden/>
    <w:rsid w:val="00EA7428"/>
    <w:pPr>
      <w:spacing w:after="0" w:line="240" w:lineRule="auto"/>
    </w:pPr>
    <w:rPr>
      <w:rFonts w:cs="Times New Roman"/>
      <w:kern w:val="10"/>
      <w:sz w:val="20"/>
      <w:szCs w:val="20"/>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imes New Roman" w:hAnsi="Verdana"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6162"/>
    <w:pPr>
      <w:spacing w:after="0" w:line="260" w:lineRule="atLeast"/>
    </w:pPr>
    <w:rPr>
      <w:rFonts w:cs="Times New Roman"/>
      <w:kern w:val="10"/>
      <w:sz w:val="20"/>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904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9E57E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57EE"/>
    <w:rPr>
      <w:rFonts w:ascii="Tahoma" w:hAnsi="Tahoma" w:cs="Tahoma"/>
      <w:kern w:val="10"/>
      <w:sz w:val="16"/>
      <w:szCs w:val="16"/>
      <w:lang w:eastAsia="de-DE"/>
    </w:rPr>
  </w:style>
  <w:style w:type="character" w:styleId="CommentReference">
    <w:name w:val="annotation reference"/>
    <w:basedOn w:val="DefaultParagraphFont"/>
    <w:uiPriority w:val="99"/>
    <w:semiHidden/>
    <w:unhideWhenUsed/>
    <w:rsid w:val="009831CB"/>
    <w:rPr>
      <w:sz w:val="16"/>
      <w:szCs w:val="16"/>
    </w:rPr>
  </w:style>
  <w:style w:type="paragraph" w:styleId="CommentText">
    <w:name w:val="annotation text"/>
    <w:basedOn w:val="Normal"/>
    <w:link w:val="CommentTextChar"/>
    <w:uiPriority w:val="99"/>
    <w:unhideWhenUsed/>
    <w:rsid w:val="009831CB"/>
    <w:pPr>
      <w:spacing w:line="240" w:lineRule="auto"/>
    </w:pPr>
  </w:style>
  <w:style w:type="character" w:customStyle="1" w:styleId="CommentTextChar">
    <w:name w:val="Comment Text Char"/>
    <w:basedOn w:val="DefaultParagraphFont"/>
    <w:link w:val="CommentText"/>
    <w:uiPriority w:val="99"/>
    <w:rsid w:val="009831CB"/>
    <w:rPr>
      <w:rFonts w:cs="Times New Roman"/>
      <w:kern w:val="10"/>
      <w:sz w:val="20"/>
      <w:szCs w:val="20"/>
      <w:lang w:eastAsia="de-DE"/>
    </w:rPr>
  </w:style>
  <w:style w:type="paragraph" w:styleId="CommentSubject">
    <w:name w:val="annotation subject"/>
    <w:basedOn w:val="CommentText"/>
    <w:next w:val="CommentText"/>
    <w:link w:val="CommentSubjectChar"/>
    <w:uiPriority w:val="99"/>
    <w:semiHidden/>
    <w:unhideWhenUsed/>
    <w:rsid w:val="009831CB"/>
    <w:rPr>
      <w:b/>
      <w:bCs/>
    </w:rPr>
  </w:style>
  <w:style w:type="character" w:customStyle="1" w:styleId="CommentSubjectChar">
    <w:name w:val="Comment Subject Char"/>
    <w:basedOn w:val="CommentTextChar"/>
    <w:link w:val="CommentSubject"/>
    <w:uiPriority w:val="99"/>
    <w:semiHidden/>
    <w:rsid w:val="009831CB"/>
    <w:rPr>
      <w:rFonts w:cs="Times New Roman"/>
      <w:b/>
      <w:bCs/>
      <w:kern w:val="10"/>
      <w:sz w:val="20"/>
      <w:szCs w:val="20"/>
      <w:lang w:eastAsia="de-DE"/>
    </w:rPr>
  </w:style>
  <w:style w:type="paragraph" w:styleId="Header">
    <w:name w:val="header"/>
    <w:basedOn w:val="Normal"/>
    <w:link w:val="HeaderChar"/>
    <w:uiPriority w:val="99"/>
    <w:semiHidden/>
    <w:unhideWhenUsed/>
    <w:rsid w:val="009223C3"/>
    <w:pPr>
      <w:tabs>
        <w:tab w:val="center" w:pos="4536"/>
        <w:tab w:val="right" w:pos="9072"/>
      </w:tabs>
      <w:spacing w:line="240" w:lineRule="auto"/>
    </w:pPr>
  </w:style>
  <w:style w:type="character" w:customStyle="1" w:styleId="HeaderChar">
    <w:name w:val="Header Char"/>
    <w:basedOn w:val="DefaultParagraphFont"/>
    <w:link w:val="Header"/>
    <w:uiPriority w:val="99"/>
    <w:semiHidden/>
    <w:rsid w:val="009223C3"/>
    <w:rPr>
      <w:rFonts w:cs="Times New Roman"/>
      <w:kern w:val="10"/>
      <w:sz w:val="20"/>
      <w:szCs w:val="20"/>
      <w:lang w:eastAsia="de-DE"/>
    </w:rPr>
  </w:style>
  <w:style w:type="paragraph" w:styleId="Footer">
    <w:name w:val="footer"/>
    <w:basedOn w:val="Normal"/>
    <w:link w:val="FooterChar"/>
    <w:uiPriority w:val="99"/>
    <w:unhideWhenUsed/>
    <w:rsid w:val="009223C3"/>
    <w:pPr>
      <w:tabs>
        <w:tab w:val="center" w:pos="4536"/>
        <w:tab w:val="right" w:pos="9072"/>
      </w:tabs>
      <w:spacing w:line="240" w:lineRule="auto"/>
    </w:pPr>
  </w:style>
  <w:style w:type="character" w:customStyle="1" w:styleId="FooterChar">
    <w:name w:val="Footer Char"/>
    <w:basedOn w:val="DefaultParagraphFont"/>
    <w:link w:val="Footer"/>
    <w:uiPriority w:val="99"/>
    <w:rsid w:val="009223C3"/>
    <w:rPr>
      <w:rFonts w:cs="Times New Roman"/>
      <w:kern w:val="10"/>
      <w:sz w:val="20"/>
      <w:szCs w:val="20"/>
      <w:lang w:eastAsia="de-DE"/>
    </w:rPr>
  </w:style>
  <w:style w:type="paragraph" w:styleId="Revision">
    <w:name w:val="Revision"/>
    <w:hidden/>
    <w:uiPriority w:val="99"/>
    <w:semiHidden/>
    <w:rsid w:val="00EA7428"/>
    <w:pPr>
      <w:spacing w:after="0" w:line="240" w:lineRule="auto"/>
    </w:pPr>
    <w:rPr>
      <w:rFonts w:cs="Times New Roman"/>
      <w:kern w:val="10"/>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794475">
      <w:bodyDiv w:val="1"/>
      <w:marLeft w:val="0"/>
      <w:marRight w:val="0"/>
      <w:marTop w:val="0"/>
      <w:marBottom w:val="0"/>
      <w:divBdr>
        <w:top w:val="none" w:sz="0" w:space="0" w:color="auto"/>
        <w:left w:val="none" w:sz="0" w:space="0" w:color="auto"/>
        <w:bottom w:val="none" w:sz="0" w:space="0" w:color="auto"/>
        <w:right w:val="none" w:sz="0" w:space="0" w:color="auto"/>
      </w:divBdr>
    </w:div>
    <w:div w:id="1171337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676ED7-081E-4E48-9AB6-FB3086BE9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6228</Words>
  <Characters>35505</Characters>
  <Application>Microsoft Office Word</Application>
  <DocSecurity>0</DocSecurity>
  <Lines>295</Lines>
  <Paragraphs>83</Paragraphs>
  <ScaleCrop>false</ScaleCrop>
  <Company/>
  <LinksUpToDate>false</LinksUpToDate>
  <CharactersWithSpaces>41650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2015-07-02T22:55:00Z</dcterms:created>
  <dcterms:modified xsi:type="dcterms:W3CDTF">2015-07-02T22:56:00Z</dcterms:modified>
</cp:coreProperties>
</file>